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43F82" w14:textId="77777777" w:rsidR="00EE5BAF" w:rsidRPr="00D60D3D" w:rsidRDefault="009D3C2B" w:rsidP="008C320C">
      <w:pPr>
        <w:jc w:val="right"/>
        <w:rPr>
          <w:rFonts w:cs="Open Sans"/>
          <w:b/>
          <w:bCs/>
          <w:szCs w:val="20"/>
        </w:rPr>
      </w:pP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</w:p>
    <w:p w14:paraId="40643F83" w14:textId="77777777" w:rsidR="001733B2" w:rsidRPr="00D60D3D" w:rsidRDefault="009D3C2B" w:rsidP="008C320C">
      <w:pPr>
        <w:jc w:val="right"/>
        <w:rPr>
          <w:rFonts w:cs="Open Sans"/>
          <w:b/>
          <w:bCs/>
          <w:szCs w:val="20"/>
        </w:rPr>
      </w:pP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  <w:t xml:space="preserve">Załącznik nr 1 </w:t>
      </w:r>
    </w:p>
    <w:p w14:paraId="40643F84" w14:textId="77777777" w:rsidR="009133A6" w:rsidRDefault="009133A6" w:rsidP="008C320C">
      <w:pPr>
        <w:pStyle w:val="Tytu"/>
        <w:jc w:val="both"/>
        <w:rPr>
          <w:rFonts w:cs="Open Sans"/>
          <w:sz w:val="20"/>
          <w:szCs w:val="20"/>
        </w:rPr>
      </w:pPr>
    </w:p>
    <w:p w14:paraId="40643F85" w14:textId="77777777" w:rsidR="00EE710B" w:rsidRDefault="00EE710B" w:rsidP="00EE710B"/>
    <w:p w14:paraId="40643F87" w14:textId="77777777" w:rsidR="00EE710B" w:rsidRPr="00EE710B" w:rsidRDefault="00EE710B" w:rsidP="00EE710B"/>
    <w:p w14:paraId="40643F88" w14:textId="77777777" w:rsidR="00EE5BAF" w:rsidRPr="00D60D3D" w:rsidRDefault="00EE5BAF" w:rsidP="008C320C">
      <w:pPr>
        <w:pStyle w:val="Tytu"/>
        <w:rPr>
          <w:sz w:val="20"/>
          <w:szCs w:val="20"/>
        </w:rPr>
      </w:pPr>
    </w:p>
    <w:p w14:paraId="40643F89" w14:textId="77777777" w:rsidR="00C56009" w:rsidRPr="00D60D3D" w:rsidRDefault="00C56009" w:rsidP="00C56009">
      <w:pPr>
        <w:pStyle w:val="Tytu"/>
        <w:rPr>
          <w:sz w:val="20"/>
          <w:szCs w:val="20"/>
        </w:rPr>
      </w:pPr>
      <w:r w:rsidRPr="00D60D3D">
        <w:rPr>
          <w:sz w:val="20"/>
          <w:szCs w:val="20"/>
        </w:rPr>
        <w:t xml:space="preserve">Program </w:t>
      </w:r>
      <w:proofErr w:type="spellStart"/>
      <w:r w:rsidRPr="00D60D3D">
        <w:rPr>
          <w:sz w:val="20"/>
          <w:szCs w:val="20"/>
        </w:rPr>
        <w:t>funkcjonalno</w:t>
      </w:r>
      <w:proofErr w:type="spellEnd"/>
      <w:r w:rsidRPr="00D60D3D">
        <w:rPr>
          <w:sz w:val="20"/>
          <w:szCs w:val="20"/>
        </w:rPr>
        <w:t xml:space="preserve"> - użytkowy.</w:t>
      </w:r>
    </w:p>
    <w:p w14:paraId="40643F8A" w14:textId="77777777" w:rsidR="00C56009" w:rsidRPr="00D60D3D" w:rsidRDefault="00C56009" w:rsidP="00C56009">
      <w:pPr>
        <w:rPr>
          <w:szCs w:val="20"/>
        </w:rPr>
      </w:pPr>
    </w:p>
    <w:p w14:paraId="40643F8B" w14:textId="77777777" w:rsidR="00D94A91" w:rsidRPr="00D60D3D" w:rsidRDefault="00D94A91" w:rsidP="00D94A91">
      <w:pPr>
        <w:jc w:val="center"/>
        <w:rPr>
          <w:rFonts w:cs="Open Sans"/>
          <w:b/>
          <w:szCs w:val="20"/>
        </w:rPr>
      </w:pPr>
      <w:r w:rsidRPr="00D60D3D">
        <w:rPr>
          <w:rFonts w:cs="Open Sans"/>
          <w:b/>
          <w:szCs w:val="20"/>
        </w:rPr>
        <w:t>Zamówienia w trybie „zaprojektuj i zbuduj” dla zadania pod nazwą:</w:t>
      </w:r>
    </w:p>
    <w:p w14:paraId="40643F8D" w14:textId="30650875" w:rsidR="00D94A91" w:rsidRDefault="00BD3734" w:rsidP="002B5B5B">
      <w:pPr>
        <w:pStyle w:val="Nagwek1"/>
        <w:numPr>
          <w:ilvl w:val="0"/>
          <w:numId w:val="0"/>
        </w:numPr>
        <w:ind w:left="584"/>
      </w:pPr>
      <w:r w:rsidRPr="00BD3734">
        <w:rPr>
          <w:rFonts w:eastAsia="Times New Roman"/>
          <w:bCs w:val="0"/>
        </w:rPr>
        <w:t>„Budowa boiska do siatkówki na terenie Parku Na Zboczu” w ramach realizacji zadań z zakresu inicjatyw lokalnych Rad Dzielnic 2021 oraz dodatkowych środków.</w:t>
      </w:r>
    </w:p>
    <w:p w14:paraId="40643F8E" w14:textId="77777777" w:rsidR="00EE710B" w:rsidRDefault="00EE710B" w:rsidP="00C177F5"/>
    <w:p w14:paraId="40643F8F" w14:textId="77777777" w:rsidR="00EE710B" w:rsidRPr="00C177F5" w:rsidRDefault="00EE710B" w:rsidP="00C177F5"/>
    <w:p w14:paraId="40643F90" w14:textId="77777777" w:rsidR="00D94A91" w:rsidRPr="00752CD3" w:rsidRDefault="00D94A91" w:rsidP="002B5B5B">
      <w:pPr>
        <w:pStyle w:val="Nagwek1"/>
      </w:pPr>
      <w:r w:rsidRPr="002B5B5B">
        <w:t>Naz</w:t>
      </w:r>
      <w:r w:rsidRPr="00752CD3">
        <w:t>wa nadana zamówieniu przez Zamawiającego</w:t>
      </w:r>
    </w:p>
    <w:p w14:paraId="40643F91" w14:textId="240A602A" w:rsidR="00CF48DE" w:rsidRPr="00D60D3D" w:rsidRDefault="00CF48DE" w:rsidP="00397E76">
      <w:pPr>
        <w:ind w:firstLine="993"/>
        <w:rPr>
          <w:rFonts w:cs="Open Sans"/>
          <w:bCs/>
          <w:szCs w:val="20"/>
        </w:rPr>
      </w:pPr>
      <w:r w:rsidRPr="00D60D3D">
        <w:rPr>
          <w:rFonts w:cs="Open Sans"/>
          <w:bCs/>
          <w:szCs w:val="20"/>
        </w:rPr>
        <w:t>„</w:t>
      </w:r>
      <w:r w:rsidR="00397E76" w:rsidRPr="00397E76">
        <w:rPr>
          <w:rFonts w:cs="Open Sans"/>
          <w:bCs/>
          <w:szCs w:val="20"/>
        </w:rPr>
        <w:t>Budowa boiska do siatkówki na terenie Parku Na Zboczu</w:t>
      </w:r>
      <w:r w:rsidRPr="00D60D3D">
        <w:rPr>
          <w:rFonts w:cs="Open Sans"/>
          <w:bCs/>
          <w:szCs w:val="20"/>
        </w:rPr>
        <w:t>”</w:t>
      </w:r>
    </w:p>
    <w:p w14:paraId="40643F92" w14:textId="77777777" w:rsidR="00D94A91" w:rsidRPr="00D60D3D" w:rsidRDefault="00D94A91" w:rsidP="002B5B5B">
      <w:pPr>
        <w:pStyle w:val="Nagwek1"/>
        <w:numPr>
          <w:ilvl w:val="0"/>
          <w:numId w:val="0"/>
        </w:numPr>
        <w:ind w:left="584"/>
      </w:pPr>
    </w:p>
    <w:p w14:paraId="40643F93" w14:textId="77777777" w:rsidR="00D94A91" w:rsidRPr="00D60D3D" w:rsidRDefault="00D94A91" w:rsidP="002B5B5B">
      <w:pPr>
        <w:pStyle w:val="Nagwek1"/>
      </w:pPr>
      <w:r w:rsidRPr="006C312F">
        <w:t>Adres obiektu budowlanego, którego dotyczy program funkcjonalno-użytkowy</w:t>
      </w:r>
    </w:p>
    <w:p w14:paraId="40643F94" w14:textId="78265CB4" w:rsidR="00D94A91" w:rsidRPr="00397E76" w:rsidRDefault="00D94A91" w:rsidP="00397E76">
      <w:pPr>
        <w:pStyle w:val="Bezodstpw"/>
      </w:pPr>
      <w:r w:rsidRPr="00397E76">
        <w:t>Działk</w:t>
      </w:r>
      <w:r w:rsidR="00D60D3D" w:rsidRPr="00397E76">
        <w:t xml:space="preserve">a </w:t>
      </w:r>
      <w:r w:rsidR="00D60D3D" w:rsidRPr="00397E76">
        <w:rPr>
          <w:rStyle w:val="Bodytext"/>
          <w:rFonts w:ascii="Open Sans" w:hAnsi="Open Sans" w:cs="Open Sans"/>
          <w:sz w:val="20"/>
          <w:szCs w:val="20"/>
        </w:rPr>
        <w:t xml:space="preserve">nr </w:t>
      </w:r>
      <w:r w:rsidR="00E04590">
        <w:rPr>
          <w:rStyle w:val="Bodytext"/>
          <w:rFonts w:ascii="Open Sans" w:hAnsi="Open Sans" w:cs="Open Sans"/>
          <w:sz w:val="20"/>
          <w:szCs w:val="20"/>
        </w:rPr>
        <w:t>17/13</w:t>
      </w:r>
      <w:r w:rsidR="00D60D3D" w:rsidRPr="00397E76">
        <w:rPr>
          <w:rStyle w:val="Bodytext"/>
          <w:rFonts w:ascii="Open Sans" w:hAnsi="Open Sans" w:cs="Open Sans"/>
          <w:sz w:val="20"/>
          <w:szCs w:val="20"/>
        </w:rPr>
        <w:t xml:space="preserve"> obręb 0203S, </w:t>
      </w:r>
      <w:r w:rsidR="00D60D3D" w:rsidRPr="00397E76">
        <w:t xml:space="preserve">wchodząca w skład Parku Na Zboczu </w:t>
      </w:r>
      <w:r w:rsidR="00E17CA9" w:rsidRPr="00397E76">
        <w:t xml:space="preserve">położonego  w dzielnicy Wzgórze Mickiewicza </w:t>
      </w:r>
      <w:r w:rsidR="00265954" w:rsidRPr="00397E76">
        <w:t xml:space="preserve">w Gdańsku. </w:t>
      </w:r>
    </w:p>
    <w:p w14:paraId="40643F95" w14:textId="77777777" w:rsidR="00D94A91" w:rsidRPr="00D60D3D" w:rsidRDefault="00D94A91" w:rsidP="002B5B5B">
      <w:pPr>
        <w:pStyle w:val="Nagwek1"/>
        <w:numPr>
          <w:ilvl w:val="0"/>
          <w:numId w:val="0"/>
        </w:numPr>
        <w:ind w:left="584"/>
      </w:pPr>
    </w:p>
    <w:p w14:paraId="40643F96" w14:textId="77777777" w:rsidR="00D94A91" w:rsidRPr="00D60D3D" w:rsidRDefault="00D94A91" w:rsidP="002B5B5B">
      <w:pPr>
        <w:pStyle w:val="Nagwek1"/>
      </w:pPr>
      <w:r w:rsidRPr="006C312F">
        <w:t>Nazwy i kody przedmiotu zamówienia</w:t>
      </w:r>
    </w:p>
    <w:p w14:paraId="40643F97" w14:textId="77777777" w:rsidR="00D94A91" w:rsidRPr="00D60D3D" w:rsidRDefault="00D94A91" w:rsidP="00397E76">
      <w:pPr>
        <w:ind w:left="993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Zgodnie z przedmiotem zamówienia będą wykonywane </w:t>
      </w:r>
      <w:r w:rsidRPr="00D60D3D">
        <w:rPr>
          <w:rFonts w:cs="Open Sans"/>
          <w:b/>
          <w:szCs w:val="20"/>
        </w:rPr>
        <w:t>prace projektowe</w:t>
      </w:r>
      <w:r w:rsidRPr="00D60D3D">
        <w:rPr>
          <w:rFonts w:cs="Open Sans"/>
          <w:szCs w:val="20"/>
        </w:rPr>
        <w:t xml:space="preserve"> w następujących    kategoriach ujętych w systemie klasyfikacji CPV:</w:t>
      </w:r>
    </w:p>
    <w:p w14:paraId="40643F98" w14:textId="77777777" w:rsidR="00D94A91" w:rsidRPr="00D60D3D" w:rsidRDefault="00D94A91" w:rsidP="00AA6132">
      <w:pPr>
        <w:pStyle w:val="Akapitzlist"/>
        <w:widowControl/>
        <w:numPr>
          <w:ilvl w:val="0"/>
          <w:numId w:val="18"/>
        </w:numPr>
        <w:ind w:left="993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71000000-8 – usługi architektoniczne, budowlane, inżynieryjne i kontrolne, </w:t>
      </w:r>
    </w:p>
    <w:p w14:paraId="40643F99" w14:textId="77777777" w:rsidR="00D94A91" w:rsidRPr="00D60D3D" w:rsidRDefault="00D94A91" w:rsidP="00AA6132">
      <w:pPr>
        <w:pStyle w:val="Akapitzlist"/>
        <w:widowControl/>
        <w:numPr>
          <w:ilvl w:val="0"/>
          <w:numId w:val="18"/>
        </w:numPr>
        <w:ind w:left="993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>71250000-5 – usługi architektoniczne, inżynieryjne i pomiarowe,</w:t>
      </w:r>
    </w:p>
    <w:p w14:paraId="40643F9A" w14:textId="77777777" w:rsidR="00D94A91" w:rsidRPr="00D60D3D" w:rsidRDefault="00D94A91" w:rsidP="00AA6132">
      <w:pPr>
        <w:pStyle w:val="Akapitzlist"/>
        <w:widowControl/>
        <w:numPr>
          <w:ilvl w:val="0"/>
          <w:numId w:val="18"/>
        </w:numPr>
        <w:ind w:left="993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71320000-7 – usługi inżynieryjne w zakresie projektowania. </w:t>
      </w:r>
    </w:p>
    <w:p w14:paraId="40643F9B" w14:textId="77777777" w:rsidR="00D94A91" w:rsidRPr="00D60D3D" w:rsidRDefault="00D94A91" w:rsidP="00397E76">
      <w:pPr>
        <w:spacing w:line="276" w:lineRule="auto"/>
        <w:ind w:left="993" w:hanging="141"/>
        <w:rPr>
          <w:rFonts w:cs="Open Sans"/>
          <w:szCs w:val="20"/>
          <w:u w:val="single"/>
        </w:rPr>
      </w:pPr>
      <w:r w:rsidRPr="00D60D3D">
        <w:rPr>
          <w:rFonts w:cs="Open Sans"/>
          <w:szCs w:val="20"/>
        </w:rPr>
        <w:t xml:space="preserve">                     </w:t>
      </w:r>
      <w:r w:rsidRPr="00D60D3D">
        <w:rPr>
          <w:rFonts w:cs="Open Sans"/>
          <w:szCs w:val="20"/>
          <w:u w:val="single"/>
        </w:rPr>
        <w:t xml:space="preserve">Kody słownika uzupełniającego: </w:t>
      </w:r>
    </w:p>
    <w:p w14:paraId="40643F9C" w14:textId="77777777" w:rsidR="00D94A91" w:rsidRPr="00D60D3D" w:rsidRDefault="00D94A91" w:rsidP="00AA6132">
      <w:pPr>
        <w:pStyle w:val="Akapitzlist"/>
        <w:widowControl/>
        <w:numPr>
          <w:ilvl w:val="0"/>
          <w:numId w:val="19"/>
        </w:numPr>
        <w:spacing w:line="276" w:lineRule="auto"/>
        <w:ind w:left="993" w:hanging="284"/>
        <w:rPr>
          <w:rFonts w:cs="Open Sans"/>
          <w:szCs w:val="20"/>
        </w:rPr>
      </w:pPr>
      <w:r w:rsidRPr="00D60D3D">
        <w:rPr>
          <w:rFonts w:cs="Open Sans"/>
          <w:szCs w:val="20"/>
        </w:rPr>
        <w:t>DA03-0 – obiekt o charakterze publicznym.</w:t>
      </w:r>
    </w:p>
    <w:p w14:paraId="40643F9D" w14:textId="77777777" w:rsidR="00D94A91" w:rsidRPr="00D60D3D" w:rsidRDefault="00D94A91" w:rsidP="00397E76">
      <w:pPr>
        <w:pStyle w:val="Akapitzlist"/>
        <w:ind w:left="993"/>
        <w:rPr>
          <w:rFonts w:cs="Open Sans"/>
          <w:szCs w:val="20"/>
        </w:rPr>
      </w:pPr>
    </w:p>
    <w:p w14:paraId="40643F9E" w14:textId="77777777" w:rsidR="00D94A91" w:rsidRPr="00D60D3D" w:rsidRDefault="00D94A91" w:rsidP="00397E76">
      <w:pPr>
        <w:ind w:left="993" w:hanging="426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       Zgodnie z przedmiotem zamówienia będą wykonywane </w:t>
      </w:r>
      <w:r w:rsidRPr="00D60D3D">
        <w:rPr>
          <w:rFonts w:cs="Open Sans"/>
          <w:b/>
          <w:szCs w:val="20"/>
        </w:rPr>
        <w:t>roboty budowlane</w:t>
      </w:r>
      <w:r w:rsidRPr="00D60D3D">
        <w:rPr>
          <w:rFonts w:cs="Open Sans"/>
          <w:szCs w:val="20"/>
        </w:rPr>
        <w:t xml:space="preserve"> w następujących    kategoriach ujętych w systemie klasyfikacji CPV:</w:t>
      </w:r>
    </w:p>
    <w:p w14:paraId="40643F9F" w14:textId="77777777" w:rsidR="00D94A91" w:rsidRPr="00D60D3D" w:rsidRDefault="00D94A91" w:rsidP="00AA6132">
      <w:pPr>
        <w:pStyle w:val="Bezodstpw"/>
        <w:numPr>
          <w:ilvl w:val="0"/>
          <w:numId w:val="20"/>
        </w:numPr>
        <w:ind w:left="1134"/>
      </w:pPr>
      <w:r w:rsidRPr="00D60D3D">
        <w:t>451 00000-8 – przygotowanie terenu pod budowę,</w:t>
      </w:r>
    </w:p>
    <w:p w14:paraId="40643FA0" w14:textId="77777777" w:rsidR="00D94A91" w:rsidRPr="00D60D3D" w:rsidRDefault="00D94A91" w:rsidP="00AA6132">
      <w:pPr>
        <w:pStyle w:val="Bezodstpw"/>
        <w:numPr>
          <w:ilvl w:val="0"/>
          <w:numId w:val="20"/>
        </w:numPr>
        <w:ind w:left="1134"/>
      </w:pPr>
      <w:r w:rsidRPr="00D60D3D">
        <w:t xml:space="preserve">452 </w:t>
      </w:r>
      <w:r w:rsidR="00BF5303">
        <w:t>12220</w:t>
      </w:r>
      <w:r w:rsidR="00FF61FC">
        <w:t>-4</w:t>
      </w:r>
      <w:r w:rsidRPr="00D60D3D">
        <w:t xml:space="preserve"> – roboty budowlane </w:t>
      </w:r>
      <w:r w:rsidR="00B36A74">
        <w:t>związane z wielofunkcyjnymi obiektami sportowymi</w:t>
      </w:r>
      <w:r w:rsidRPr="00D60D3D">
        <w:t>,</w:t>
      </w:r>
    </w:p>
    <w:p w14:paraId="40643FA1" w14:textId="77777777" w:rsidR="00D94A91" w:rsidRPr="00D60D3D" w:rsidRDefault="00D94A91" w:rsidP="00AA6132">
      <w:pPr>
        <w:pStyle w:val="Bezodstpw"/>
        <w:numPr>
          <w:ilvl w:val="0"/>
          <w:numId w:val="20"/>
        </w:numPr>
        <w:ind w:left="1134"/>
      </w:pPr>
      <w:r w:rsidRPr="00D60D3D">
        <w:t>45</w:t>
      </w:r>
      <w:r w:rsidR="0098556F">
        <w:t xml:space="preserve">3 42000 </w:t>
      </w:r>
      <w:r w:rsidRPr="00D60D3D">
        <w:t xml:space="preserve">– </w:t>
      </w:r>
      <w:r w:rsidR="0098556F">
        <w:t>wznoszenie ogrodzeń</w:t>
      </w:r>
      <w:r w:rsidRPr="00D60D3D">
        <w:t>,</w:t>
      </w:r>
    </w:p>
    <w:p w14:paraId="40643FA2" w14:textId="77777777" w:rsidR="00D94A91" w:rsidRPr="00D60D3D" w:rsidRDefault="00D94A91" w:rsidP="00397E76">
      <w:pPr>
        <w:pStyle w:val="Bezodstpw"/>
      </w:pPr>
    </w:p>
    <w:p w14:paraId="40643FA3" w14:textId="77777777" w:rsidR="00D94A91" w:rsidRPr="006C312F" w:rsidRDefault="00D94A91" w:rsidP="002B5B5B">
      <w:pPr>
        <w:pStyle w:val="Nagwek1"/>
      </w:pPr>
      <w:r w:rsidRPr="00B26D7A">
        <w:t>Naz</w:t>
      </w:r>
      <w:r w:rsidRPr="006C312F">
        <w:t>wa Zamawiającego i jego adres:</w:t>
      </w:r>
    </w:p>
    <w:p w14:paraId="40643FA4" w14:textId="77777777" w:rsidR="00D94A91" w:rsidRPr="00D60D3D" w:rsidRDefault="00D94A91" w:rsidP="00397E76">
      <w:pPr>
        <w:pStyle w:val="Bezodstpw"/>
      </w:pPr>
      <w:r w:rsidRPr="00D60D3D">
        <w:t>Dyrekcja Rozbudowy Miasta Gdańska</w:t>
      </w:r>
    </w:p>
    <w:p w14:paraId="40643FA5" w14:textId="77777777" w:rsidR="00D94A91" w:rsidRPr="00D60D3D" w:rsidRDefault="00D94A91" w:rsidP="00397E76">
      <w:pPr>
        <w:pStyle w:val="Bezodstpw"/>
      </w:pPr>
      <w:r w:rsidRPr="00D60D3D">
        <w:t>ul. Żaglowa 11, 80 – 560 Gdańsk,</w:t>
      </w:r>
    </w:p>
    <w:p w14:paraId="40643FA6" w14:textId="77777777" w:rsidR="00D94A91" w:rsidRPr="00D60D3D" w:rsidRDefault="00D94A91" w:rsidP="00397E76">
      <w:pPr>
        <w:pStyle w:val="Bezodstpw"/>
      </w:pPr>
      <w:r w:rsidRPr="00D60D3D">
        <w:t>działająca w imieniu Gminy Miasta Gdańska.</w:t>
      </w:r>
    </w:p>
    <w:p w14:paraId="40643FA7" w14:textId="77777777" w:rsidR="00D94A91" w:rsidRPr="00D60D3D" w:rsidRDefault="00D94A91" w:rsidP="00397E76">
      <w:pPr>
        <w:pStyle w:val="Bezodstpw"/>
      </w:pPr>
    </w:p>
    <w:p w14:paraId="40643FA8" w14:textId="77777777" w:rsidR="00D94A91" w:rsidRPr="00D60D3D" w:rsidRDefault="00D94A91" w:rsidP="00397E76">
      <w:pPr>
        <w:pStyle w:val="Nagwek1"/>
      </w:pPr>
      <w:r w:rsidRPr="00D60D3D">
        <w:t>Imiona i nazwiska osób opracowujących program funkcjonalno-użytkowy</w:t>
      </w:r>
    </w:p>
    <w:p w14:paraId="40643FA9" w14:textId="59D8BE2D" w:rsidR="00D94A91" w:rsidRDefault="00D94A91" w:rsidP="00397E76">
      <w:pPr>
        <w:spacing w:line="276" w:lineRule="auto"/>
        <w:ind w:left="1080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       Program opracowała: </w:t>
      </w:r>
      <w:r w:rsidR="0098556F">
        <w:rPr>
          <w:rFonts w:cs="Open Sans"/>
          <w:szCs w:val="20"/>
        </w:rPr>
        <w:t>M</w:t>
      </w:r>
      <w:r w:rsidR="00333AAD">
        <w:rPr>
          <w:rFonts w:cs="Open Sans"/>
          <w:szCs w:val="20"/>
        </w:rPr>
        <w:t>ałgorzata Żółtowska</w:t>
      </w:r>
    </w:p>
    <w:p w14:paraId="40643FAC" w14:textId="77777777" w:rsidR="00AA121F" w:rsidRPr="00AA121F" w:rsidRDefault="009133A6" w:rsidP="6E0810B1">
      <w:pPr>
        <w:pStyle w:val="Nagwek1"/>
        <w:spacing w:before="120"/>
      </w:pPr>
      <w:r w:rsidRPr="6E0810B1">
        <w:rPr>
          <w:rStyle w:val="heading10"/>
          <w:rFonts w:ascii="Open Sans" w:hAnsi="Open Sans" w:cs="Open Sans"/>
          <w:sz w:val="20"/>
          <w:szCs w:val="20"/>
        </w:rPr>
        <w:t>Część opisowa programu funkcjonalno-użytkowego</w:t>
      </w:r>
    </w:p>
    <w:p w14:paraId="40643FAD" w14:textId="77777777" w:rsidR="009133A6" w:rsidRPr="005135D8" w:rsidRDefault="009133A6" w:rsidP="00AA6132">
      <w:pPr>
        <w:pStyle w:val="Nagwek2"/>
        <w:numPr>
          <w:ilvl w:val="1"/>
          <w:numId w:val="23"/>
        </w:numPr>
      </w:pPr>
      <w:r w:rsidRPr="00397E76">
        <w:rPr>
          <w:rStyle w:val="heading20"/>
          <w:rFonts w:ascii="Open Sans" w:hAnsi="Open Sans" w:cs="Times New Roman"/>
          <w:sz w:val="20"/>
          <w:szCs w:val="24"/>
        </w:rPr>
        <w:t>Opis przedmiotu zamówienia</w:t>
      </w:r>
    </w:p>
    <w:p w14:paraId="40643FAF" w14:textId="006B4861" w:rsidR="00704315" w:rsidRPr="00D60D3D" w:rsidRDefault="009133A6" w:rsidP="007C43F5">
      <w:pPr>
        <w:pStyle w:val="Tekstpodstawowywcity21"/>
        <w:ind w:left="1134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Przedmiotem zamówienia </w:t>
      </w:r>
      <w:r w:rsidR="00704315" w:rsidRPr="00D60D3D">
        <w:rPr>
          <w:rFonts w:ascii="Open Sans" w:hAnsi="Open Sans" w:cs="Open Sans"/>
          <w:sz w:val="20"/>
          <w:szCs w:val="20"/>
        </w:rPr>
        <w:t xml:space="preserve">Przedmiotem zamówienia jest realizacja w trybie „zaprojektuj i wybuduj” zadania inwestycyjnego pn.: </w:t>
      </w:r>
      <w:r w:rsidR="007C43F5" w:rsidRPr="007C43F5">
        <w:rPr>
          <w:rFonts w:ascii="Open Sans" w:hAnsi="Open Sans" w:cs="Open Sans"/>
          <w:i/>
          <w:iCs/>
          <w:sz w:val="20"/>
          <w:szCs w:val="20"/>
        </w:rPr>
        <w:t xml:space="preserve">„Budowa boiska do siatkówki na terenie Parku Na Zboczu” </w:t>
      </w:r>
      <w:r w:rsidR="007C43F5" w:rsidRPr="0042643A">
        <w:rPr>
          <w:rFonts w:ascii="Open Sans" w:hAnsi="Open Sans" w:cs="Open Sans"/>
          <w:sz w:val="20"/>
          <w:szCs w:val="20"/>
        </w:rPr>
        <w:t>w ramach realizacji zadań z zakresu inicjatyw lokalnych Rad Dzielnic 2021 oraz dodatkowych środków.</w:t>
      </w:r>
    </w:p>
    <w:p w14:paraId="40643FB0" w14:textId="77777777" w:rsidR="00704315" w:rsidRPr="00D60D3D" w:rsidRDefault="00704315" w:rsidP="00397E76">
      <w:pPr>
        <w:pStyle w:val="Tekstpodstawowywcity21"/>
        <w:ind w:left="1134" w:hanging="425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Fonts w:ascii="Open Sans" w:hAnsi="Open Sans" w:cs="Open Sans"/>
          <w:sz w:val="20"/>
          <w:szCs w:val="20"/>
        </w:rPr>
        <w:lastRenderedPageBreak/>
        <w:t>Realizacja zadania zakłada podział zadania na etapy:</w:t>
      </w:r>
    </w:p>
    <w:p w14:paraId="3C98F8BF" w14:textId="496BD69E" w:rsidR="00397E76" w:rsidRDefault="00397E76" w:rsidP="00397E76">
      <w:pPr>
        <w:pStyle w:val="Tekstpodstawowywcity21"/>
        <w:ind w:left="1134" w:hanging="425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Fonts w:ascii="Open Sans" w:hAnsi="Open Sans" w:cs="Open Sans"/>
          <w:b/>
          <w:bCs/>
          <w:sz w:val="20"/>
          <w:szCs w:val="20"/>
        </w:rPr>
        <w:t>I etap</w:t>
      </w:r>
      <w:r w:rsidRPr="00D60D3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  DOKUMENTACJA : </w:t>
      </w:r>
      <w:r w:rsidRPr="00D60D3D">
        <w:rPr>
          <w:rFonts w:ascii="Open Sans" w:hAnsi="Open Sans" w:cs="Open Sans"/>
          <w:sz w:val="20"/>
          <w:szCs w:val="20"/>
        </w:rPr>
        <w:t xml:space="preserve">wykonanie dokumentacji projektowej  na </w:t>
      </w:r>
      <w:r>
        <w:rPr>
          <w:rFonts w:ascii="Open Sans" w:hAnsi="Open Sans" w:cs="Open Sans"/>
          <w:sz w:val="20"/>
          <w:szCs w:val="20"/>
        </w:rPr>
        <w:t>boisko do siatkówki wraz z infrastrukturą towarzyszącą zgodnie z</w:t>
      </w:r>
      <w:r w:rsidRPr="00D60D3D">
        <w:rPr>
          <w:rFonts w:ascii="Open Sans" w:hAnsi="Open Sans" w:cs="Open Sans"/>
          <w:sz w:val="20"/>
          <w:szCs w:val="20"/>
        </w:rPr>
        <w:t xml:space="preserve"> uzgodnieni</w:t>
      </w:r>
      <w:r>
        <w:rPr>
          <w:rFonts w:ascii="Open Sans" w:hAnsi="Open Sans" w:cs="Open Sans"/>
          <w:sz w:val="20"/>
          <w:szCs w:val="20"/>
        </w:rPr>
        <w:t>em</w:t>
      </w:r>
      <w:r w:rsidRPr="00D60D3D">
        <w:rPr>
          <w:rFonts w:ascii="Open Sans" w:hAnsi="Open Sans" w:cs="Open Sans"/>
          <w:sz w:val="20"/>
          <w:szCs w:val="20"/>
        </w:rPr>
        <w:t xml:space="preserve"> GZDiZ</w:t>
      </w:r>
      <w:r>
        <w:rPr>
          <w:rFonts w:ascii="Open Sans" w:hAnsi="Open Sans" w:cs="Open Sans"/>
          <w:sz w:val="20"/>
          <w:szCs w:val="20"/>
        </w:rPr>
        <w:t>.ZR.6304.1.323.2021.JR</w:t>
      </w:r>
      <w:r w:rsidRPr="00D60D3D">
        <w:rPr>
          <w:rFonts w:ascii="Open Sans" w:hAnsi="Open Sans" w:cs="Open Sans"/>
          <w:sz w:val="20"/>
          <w:szCs w:val="20"/>
        </w:rPr>
        <w:t xml:space="preserve"> z </w:t>
      </w:r>
      <w:r>
        <w:rPr>
          <w:rFonts w:ascii="Open Sans" w:hAnsi="Open Sans" w:cs="Open Sans"/>
          <w:sz w:val="20"/>
          <w:szCs w:val="20"/>
        </w:rPr>
        <w:t>1</w:t>
      </w:r>
      <w:r w:rsidRPr="00D60D3D">
        <w:rPr>
          <w:rFonts w:ascii="Open Sans" w:hAnsi="Open Sans" w:cs="Open Sans"/>
          <w:sz w:val="20"/>
          <w:szCs w:val="20"/>
        </w:rPr>
        <w:t>9.0</w:t>
      </w:r>
      <w:r>
        <w:rPr>
          <w:rFonts w:ascii="Open Sans" w:hAnsi="Open Sans" w:cs="Open Sans"/>
          <w:sz w:val="20"/>
          <w:szCs w:val="20"/>
        </w:rPr>
        <w:t>8</w:t>
      </w:r>
      <w:r w:rsidRPr="00D60D3D">
        <w:rPr>
          <w:rFonts w:ascii="Open Sans" w:hAnsi="Open Sans" w:cs="Open Sans"/>
          <w:sz w:val="20"/>
          <w:szCs w:val="20"/>
        </w:rPr>
        <w:t>.202</w:t>
      </w:r>
      <w:r>
        <w:rPr>
          <w:rFonts w:ascii="Open Sans" w:hAnsi="Open Sans" w:cs="Open Sans"/>
          <w:sz w:val="20"/>
          <w:szCs w:val="20"/>
        </w:rPr>
        <w:t>1</w:t>
      </w:r>
      <w:r w:rsidRPr="00D60D3D">
        <w:rPr>
          <w:rFonts w:ascii="Open Sans" w:hAnsi="Open Sans" w:cs="Open Sans"/>
          <w:sz w:val="20"/>
          <w:szCs w:val="20"/>
        </w:rPr>
        <w:t>r.</w:t>
      </w:r>
      <w:r>
        <w:rPr>
          <w:rFonts w:ascii="Open Sans" w:hAnsi="Open Sans" w:cs="Open Sans"/>
          <w:sz w:val="20"/>
          <w:szCs w:val="20"/>
        </w:rPr>
        <w:t xml:space="preserve"> i uzupełnieniem </w:t>
      </w:r>
      <w:r w:rsidRPr="00D60D3D">
        <w:rPr>
          <w:rFonts w:ascii="Open Sans" w:hAnsi="Open Sans" w:cs="Open Sans"/>
          <w:sz w:val="20"/>
          <w:szCs w:val="20"/>
        </w:rPr>
        <w:t>GZDiZ</w:t>
      </w:r>
      <w:r>
        <w:rPr>
          <w:rFonts w:ascii="Open Sans" w:hAnsi="Open Sans" w:cs="Open Sans"/>
          <w:sz w:val="20"/>
          <w:szCs w:val="20"/>
        </w:rPr>
        <w:t xml:space="preserve">.ZR.6304.1.380.2021.JR z dnia 07.10.2021r. wraz ze zgłoszeniem </w:t>
      </w:r>
      <w:r w:rsidRPr="009104F4">
        <w:rPr>
          <w:rFonts w:ascii="Open Sans" w:hAnsi="Open Sans" w:cs="Open Sans"/>
          <w:sz w:val="20"/>
          <w:szCs w:val="20"/>
        </w:rPr>
        <w:t>rozpoczęcia prac budowlanych</w:t>
      </w:r>
      <w:r w:rsidR="003955E4">
        <w:rPr>
          <w:rFonts w:ascii="Open Sans" w:hAnsi="Open Sans" w:cs="Open Sans"/>
          <w:sz w:val="20"/>
          <w:szCs w:val="20"/>
        </w:rPr>
        <w:t>;</w:t>
      </w:r>
    </w:p>
    <w:p w14:paraId="538B8443" w14:textId="66B869C5" w:rsidR="00397E76" w:rsidRPr="00D60D3D" w:rsidRDefault="00397E76" w:rsidP="00397E76">
      <w:pPr>
        <w:pStyle w:val="Tekstpodstawowywcity21"/>
        <w:spacing w:before="240"/>
        <w:ind w:left="1134" w:hanging="425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 xml:space="preserve">II etap </w:t>
      </w:r>
      <w:r w:rsidR="0005217E">
        <w:rPr>
          <w:rFonts w:ascii="Open Sans" w:hAnsi="Open Sans" w:cs="Open Sans"/>
          <w:sz w:val="20"/>
          <w:szCs w:val="20"/>
        </w:rPr>
        <w:t>ROBOTY BUDOWLANO-MONTAŻOWE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DC645A">
        <w:rPr>
          <w:rFonts w:ascii="Open Sans" w:hAnsi="Open Sans" w:cs="Open Sans"/>
          <w:sz w:val="20"/>
          <w:szCs w:val="20"/>
        </w:rPr>
        <w:t>-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D60D3D">
        <w:rPr>
          <w:rFonts w:ascii="Open Sans" w:hAnsi="Open Sans" w:cs="Open Sans"/>
          <w:sz w:val="20"/>
          <w:szCs w:val="20"/>
        </w:rPr>
        <w:t xml:space="preserve">wykonanie </w:t>
      </w:r>
      <w:r>
        <w:rPr>
          <w:rFonts w:ascii="Open Sans" w:hAnsi="Open Sans" w:cs="Open Sans"/>
          <w:sz w:val="20"/>
          <w:szCs w:val="20"/>
        </w:rPr>
        <w:t>zaprojektowanego obiektu</w:t>
      </w:r>
      <w:r w:rsidR="00FC70F3">
        <w:rPr>
          <w:rFonts w:ascii="Open Sans" w:hAnsi="Open Sans" w:cs="Open Sans"/>
          <w:sz w:val="20"/>
          <w:szCs w:val="20"/>
        </w:rPr>
        <w:t>, wraz z uzyskaniem</w:t>
      </w:r>
      <w:r w:rsidR="009446EB">
        <w:rPr>
          <w:rFonts w:ascii="Open Sans" w:hAnsi="Open Sans" w:cs="Open Sans"/>
          <w:sz w:val="20"/>
          <w:szCs w:val="20"/>
        </w:rPr>
        <w:t xml:space="preserve"> </w:t>
      </w:r>
      <w:r w:rsidR="00FC70F3" w:rsidRPr="00FC70F3">
        <w:rPr>
          <w:rFonts w:ascii="Open Sans" w:hAnsi="Open Sans" w:cs="Open Sans"/>
          <w:sz w:val="20"/>
          <w:szCs w:val="20"/>
        </w:rPr>
        <w:t>wszystkich uzgodnień i pozwoleń dopuszczających do użytkowania obiektu</w:t>
      </w:r>
      <w:r w:rsidRPr="00D60D3D">
        <w:rPr>
          <w:rFonts w:ascii="Open Sans" w:hAnsi="Open Sans" w:cs="Open Sans"/>
          <w:sz w:val="20"/>
          <w:szCs w:val="20"/>
        </w:rPr>
        <w:t xml:space="preserve">. </w:t>
      </w:r>
    </w:p>
    <w:p w14:paraId="40643FB5" w14:textId="77777777" w:rsidR="00704315" w:rsidRPr="009105CE" w:rsidRDefault="00704315" w:rsidP="00CC53B0">
      <w:pPr>
        <w:pStyle w:val="Tekstpodstawowywcity21"/>
        <w:ind w:left="1134" w:hanging="850"/>
        <w:jc w:val="both"/>
        <w:rPr>
          <w:rFonts w:ascii="Open Sans" w:hAnsi="Open Sans" w:cs="Open Sans"/>
          <w:sz w:val="20"/>
          <w:szCs w:val="20"/>
        </w:rPr>
      </w:pPr>
    </w:p>
    <w:p w14:paraId="40643FB7" w14:textId="77777777" w:rsidR="009133A6" w:rsidRPr="009105CE" w:rsidRDefault="009133A6" w:rsidP="00397E76">
      <w:pPr>
        <w:pStyle w:val="Nagwek2"/>
        <w:rPr>
          <w:rStyle w:val="heading20"/>
          <w:rFonts w:ascii="Open Sans" w:hAnsi="Open Sans" w:cs="Open Sans"/>
          <w:color w:val="auto"/>
          <w:sz w:val="20"/>
          <w:szCs w:val="20"/>
        </w:rPr>
      </w:pPr>
      <w:r w:rsidRPr="009105CE">
        <w:rPr>
          <w:rStyle w:val="heading20"/>
          <w:rFonts w:ascii="Open Sans" w:hAnsi="Open Sans" w:cs="Open Sans"/>
          <w:color w:val="auto"/>
          <w:sz w:val="20"/>
          <w:szCs w:val="20"/>
        </w:rPr>
        <w:t>Charakterystyczne parametry określające wielkość obiektu lub zakres robót budowlanych</w:t>
      </w:r>
      <w:r w:rsidR="00A22370" w:rsidRPr="009105CE">
        <w:rPr>
          <w:rStyle w:val="heading20"/>
          <w:rFonts w:ascii="Open Sans" w:hAnsi="Open Sans" w:cs="Open Sans"/>
          <w:color w:val="auto"/>
          <w:sz w:val="20"/>
          <w:szCs w:val="20"/>
        </w:rPr>
        <w:t>.</w:t>
      </w:r>
    </w:p>
    <w:p w14:paraId="40643FB9" w14:textId="193DBFBE" w:rsidR="00501099" w:rsidRPr="009105CE" w:rsidRDefault="009133A6" w:rsidP="00397E76">
      <w:pPr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Inwestycja zaplanowana jest na działce nr </w:t>
      </w:r>
      <w:r w:rsidR="009900BD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17/13</w:t>
      </w:r>
      <w:r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obręb 0</w:t>
      </w:r>
      <w:r w:rsidR="00AD2DBB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203S</w:t>
      </w:r>
      <w:r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, na terenie </w:t>
      </w:r>
      <w:r w:rsidR="00E05359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zrealizowanego w </w:t>
      </w:r>
      <w:r w:rsidR="005F3C9C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2018r. Parku </w:t>
      </w:r>
      <w:r w:rsidR="00277596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Na Zboczu, w dzielnicy Wzgórze Mickiewicza</w:t>
      </w:r>
      <w:r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w Gdańsku</w:t>
      </w:r>
      <w:r w:rsidR="00277596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. W obrębie Parku znajduje się </w:t>
      </w:r>
      <w:r w:rsidR="001D4793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min. </w:t>
      </w:r>
      <w:r w:rsidR="00277596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boisko </w:t>
      </w:r>
      <w:r w:rsidR="005768AE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do koszykówki o wymiarach </w:t>
      </w:r>
      <w:r w:rsidR="00AD1D41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10x12m</w:t>
      </w:r>
      <w:r w:rsidR="001D4793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, ogrodzony plac zabaw, placyk z pomnikiem  Adama Mickiewicza</w:t>
      </w:r>
      <w:r w:rsidR="0051039D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, punkt widokowy</w:t>
      </w:r>
      <w:r w:rsidR="001D4793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oraz ciąg pieszy</w:t>
      </w:r>
      <w:r w:rsidR="00AD1D41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. </w:t>
      </w:r>
      <w:r w:rsidR="00794527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Planowane jest zaprojektowanie i wykonanie boiska do siatkówki 7x14 m o nawierzchni piaskowej wraz z </w:t>
      </w:r>
      <w:proofErr w:type="spellStart"/>
      <w:r w:rsidR="008C49A2">
        <w:rPr>
          <w:rStyle w:val="Bodytext"/>
          <w:rFonts w:ascii="Open Sans" w:hAnsi="Open Sans" w:cs="Open Sans"/>
          <w:color w:val="auto"/>
          <w:sz w:val="20"/>
          <w:szCs w:val="20"/>
        </w:rPr>
        <w:t>piłkochwytem</w:t>
      </w:r>
      <w:proofErr w:type="spellEnd"/>
      <w:r w:rsidR="008C49A2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i </w:t>
      </w:r>
      <w:r w:rsidR="00794527">
        <w:rPr>
          <w:rStyle w:val="Bodytext"/>
          <w:rFonts w:ascii="Open Sans" w:hAnsi="Open Sans" w:cs="Open Sans"/>
          <w:color w:val="auto"/>
          <w:sz w:val="20"/>
          <w:szCs w:val="20"/>
        </w:rPr>
        <w:t>doj</w:t>
      </w:r>
      <w:r w:rsidR="00462836">
        <w:rPr>
          <w:rStyle w:val="Bodytext"/>
          <w:rFonts w:ascii="Open Sans" w:hAnsi="Open Sans" w:cs="Open Sans"/>
          <w:color w:val="auto"/>
          <w:sz w:val="20"/>
          <w:szCs w:val="20"/>
        </w:rPr>
        <w:t>ś</w:t>
      </w:r>
      <w:r w:rsidR="00794527">
        <w:rPr>
          <w:rStyle w:val="Bodytext"/>
          <w:rFonts w:ascii="Open Sans" w:hAnsi="Open Sans" w:cs="Open Sans"/>
          <w:color w:val="auto"/>
          <w:sz w:val="20"/>
          <w:szCs w:val="20"/>
        </w:rPr>
        <w:t>ciem, zlokalizowane zgodnie z zał. nr 2.1 i 2.2</w:t>
      </w:r>
      <w:r w:rsidR="008C49A2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do OPZ.</w:t>
      </w:r>
    </w:p>
    <w:p w14:paraId="40643FBA" w14:textId="1674D1DE" w:rsidR="00501099" w:rsidRPr="009105CE" w:rsidRDefault="00501099" w:rsidP="00397E76">
      <w:pPr>
        <w:pStyle w:val="Nagwek2"/>
        <w:rPr>
          <w:rStyle w:val="heading20"/>
          <w:rFonts w:ascii="Open Sans" w:hAnsi="Open Sans" w:cs="Open Sans"/>
          <w:color w:val="auto"/>
          <w:sz w:val="20"/>
          <w:szCs w:val="20"/>
        </w:rPr>
      </w:pPr>
      <w:r w:rsidRPr="009105CE">
        <w:rPr>
          <w:rStyle w:val="heading20"/>
          <w:rFonts w:ascii="Open Sans" w:hAnsi="Open Sans" w:cs="Open Sans"/>
          <w:color w:val="auto"/>
          <w:sz w:val="20"/>
          <w:szCs w:val="20"/>
        </w:rPr>
        <w:t>Zakres p</w:t>
      </w:r>
      <w:r w:rsidR="00E27BA8">
        <w:rPr>
          <w:rStyle w:val="heading20"/>
          <w:rFonts w:ascii="Open Sans" w:hAnsi="Open Sans" w:cs="Open Sans"/>
          <w:color w:val="auto"/>
          <w:sz w:val="20"/>
          <w:szCs w:val="20"/>
        </w:rPr>
        <w:t>r</w:t>
      </w:r>
      <w:r w:rsidRPr="009105CE">
        <w:rPr>
          <w:rStyle w:val="heading20"/>
          <w:rFonts w:ascii="Open Sans" w:hAnsi="Open Sans" w:cs="Open Sans"/>
          <w:color w:val="auto"/>
          <w:sz w:val="20"/>
          <w:szCs w:val="20"/>
        </w:rPr>
        <w:t xml:space="preserve">ac  projektowych: </w:t>
      </w:r>
    </w:p>
    <w:p w14:paraId="40643FBB" w14:textId="5DA0BDE2" w:rsidR="009133A6" w:rsidRDefault="007650CF" w:rsidP="00397E76">
      <w:pPr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Docelowo </w:t>
      </w:r>
      <w:r w:rsidR="00FC6E28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przewidziana jest realizacja </w:t>
      </w:r>
      <w:r w:rsidR="00F13325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boiska </w:t>
      </w:r>
      <w:r w:rsidR="0046283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7x14m </w:t>
      </w:r>
      <w:r w:rsidR="00F13325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do piłki siatkowej </w:t>
      </w:r>
      <w:r w:rsidR="005550D4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 nawierzchni piaskowej </w:t>
      </w:r>
      <w:r w:rsidR="00D018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 frakcji 0,1-2 mm </w:t>
      </w:r>
      <w:r w:rsidR="00F13325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 </w:t>
      </w:r>
      <w:r w:rsidR="00004654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ogrodzeniem </w:t>
      </w:r>
      <w:r w:rsidR="0048325A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wysokości 2,3 m </w:t>
      </w:r>
      <w:r w:rsidR="00004654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od strony północnej</w:t>
      </w:r>
      <w:r w:rsidR="00F13325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6E0001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pełniącym funkcję </w:t>
      </w:r>
      <w:proofErr w:type="spellStart"/>
      <w:r w:rsidR="006E0001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piłkochwytu</w:t>
      </w:r>
      <w:proofErr w:type="spellEnd"/>
      <w:r w:rsidR="006E0001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A63869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zapewniaj</w:t>
      </w:r>
      <w:r w:rsidR="004C62EC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ą</w:t>
      </w:r>
      <w:r w:rsidR="00A63869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c</w:t>
      </w:r>
      <w:r w:rsidR="003349CE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ym</w:t>
      </w:r>
      <w:r w:rsidR="00C80831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dostateczną</w:t>
      </w:r>
      <w:r w:rsidR="004C62EC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ochronę przed wydostaniem piłki na zewnątrz boiska</w:t>
      </w:r>
      <w:r w:rsidR="00B05800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. </w:t>
      </w:r>
      <w:r w:rsidR="00024D7F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Ogrodzenie wykonane </w:t>
      </w:r>
      <w:r w:rsidR="00A44F55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ma być</w:t>
      </w:r>
      <w:r w:rsidR="002F45BA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024D7F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 </w:t>
      </w:r>
      <w:r w:rsidR="00A05071" w:rsidRPr="009105CE">
        <w:rPr>
          <w:rFonts w:cs="Open Sans"/>
          <w:color w:val="auto"/>
        </w:rPr>
        <w:t>paneli stalowych ocynkowanych</w:t>
      </w:r>
      <w:r w:rsidR="00C00C64" w:rsidRPr="009105CE">
        <w:rPr>
          <w:rFonts w:cs="Open Sans"/>
          <w:color w:val="auto"/>
        </w:rPr>
        <w:t xml:space="preserve"> malowanych proszkowo</w:t>
      </w:r>
      <w:r w:rsidR="00055A16" w:rsidRPr="009105CE">
        <w:rPr>
          <w:rFonts w:cs="Open Sans"/>
          <w:color w:val="auto"/>
        </w:rPr>
        <w:t xml:space="preserve"> na słupkach stalowych</w:t>
      </w:r>
      <w:r w:rsidR="004C7484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="00B45D2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Wyposażenie boiska maj</w:t>
      </w:r>
      <w:r w:rsidR="00150007">
        <w:rPr>
          <w:rStyle w:val="Bodytext"/>
          <w:rFonts w:ascii="Open Sans" w:hAnsi="Open Sans" w:cs="Open Sans"/>
          <w:color w:val="auto"/>
          <w:sz w:val="20"/>
          <w:szCs w:val="20"/>
        </w:rPr>
        <w:t>ą</w:t>
      </w:r>
      <w:r w:rsidR="00B45D2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150007">
        <w:rPr>
          <w:rStyle w:val="Bodytext"/>
          <w:rFonts w:ascii="Open Sans" w:hAnsi="Open Sans" w:cs="Open Sans"/>
          <w:color w:val="auto"/>
          <w:sz w:val="20"/>
          <w:szCs w:val="20"/>
        </w:rPr>
        <w:t>stanowić:</w:t>
      </w:r>
      <w:r w:rsidR="00B45D2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3B312A">
        <w:rPr>
          <w:rStyle w:val="Bodytext"/>
          <w:rFonts w:ascii="Open Sans" w:hAnsi="Open Sans" w:cs="Open Sans"/>
          <w:color w:val="auto"/>
          <w:sz w:val="20"/>
          <w:szCs w:val="20"/>
        </w:rPr>
        <w:t>siatka</w:t>
      </w:r>
      <w:r w:rsidR="00E020F3" w:rsidRPr="00E020F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E020F3">
        <w:rPr>
          <w:rStyle w:val="Bodytext"/>
          <w:rFonts w:ascii="Open Sans" w:hAnsi="Open Sans" w:cs="Open Sans"/>
          <w:color w:val="auto"/>
          <w:sz w:val="20"/>
          <w:szCs w:val="20"/>
        </w:rPr>
        <w:t>o regulowanej wysokości</w:t>
      </w:r>
      <w:r w:rsidR="003B312A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, </w:t>
      </w:r>
      <w:proofErr w:type="spellStart"/>
      <w:r w:rsidR="00B45D23">
        <w:rPr>
          <w:rStyle w:val="Bodytext"/>
          <w:rFonts w:ascii="Open Sans" w:hAnsi="Open Sans" w:cs="Open Sans"/>
          <w:color w:val="auto"/>
          <w:sz w:val="20"/>
          <w:szCs w:val="20"/>
        </w:rPr>
        <w:t>demontowalne</w:t>
      </w:r>
      <w:proofErr w:type="spellEnd"/>
      <w:r w:rsidR="00B45D2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słupki stalow</w:t>
      </w:r>
      <w:r w:rsidR="00E020F3">
        <w:rPr>
          <w:rStyle w:val="Bodytext"/>
          <w:rFonts w:ascii="Open Sans" w:hAnsi="Open Sans" w:cs="Open Sans"/>
          <w:color w:val="auto"/>
          <w:sz w:val="20"/>
          <w:szCs w:val="20"/>
        </w:rPr>
        <w:t>e</w:t>
      </w:r>
      <w:r w:rsidR="00EE755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02397D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osadzone w tulejach zakotwionych </w:t>
      </w:r>
      <w:r w:rsidR="00D76E5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na stałe </w:t>
      </w:r>
      <w:r w:rsidR="0002397D">
        <w:rPr>
          <w:rStyle w:val="Bodytext"/>
          <w:rFonts w:ascii="Open Sans" w:hAnsi="Open Sans" w:cs="Open Sans"/>
          <w:color w:val="auto"/>
          <w:sz w:val="20"/>
          <w:szCs w:val="20"/>
        </w:rPr>
        <w:t>w gruncie</w:t>
      </w:r>
      <w:r w:rsidR="00750BDD">
        <w:rPr>
          <w:rStyle w:val="Bodytext"/>
          <w:rFonts w:ascii="Open Sans" w:hAnsi="Open Sans" w:cs="Open Sans"/>
          <w:color w:val="auto"/>
          <w:sz w:val="20"/>
          <w:szCs w:val="20"/>
        </w:rPr>
        <w:t>,</w:t>
      </w:r>
      <w:r w:rsidR="003B312A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F4474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taśmy wyznaczające pole gry </w:t>
      </w:r>
      <w:r w:rsidR="00D76E5E">
        <w:rPr>
          <w:rStyle w:val="Bodytext"/>
          <w:rFonts w:ascii="Open Sans" w:hAnsi="Open Sans" w:cs="Open Sans"/>
          <w:color w:val="auto"/>
          <w:sz w:val="20"/>
          <w:szCs w:val="20"/>
        </w:rPr>
        <w:t>oraz elementy bezpieczeństwa</w:t>
      </w:r>
      <w:r w:rsidR="001A16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E020F3">
        <w:rPr>
          <w:rStyle w:val="Bodytext"/>
          <w:rFonts w:ascii="Open Sans" w:hAnsi="Open Sans" w:cs="Open Sans"/>
          <w:color w:val="auto"/>
          <w:sz w:val="20"/>
          <w:szCs w:val="20"/>
        </w:rPr>
        <w:t>(</w:t>
      </w:r>
      <w:r w:rsidR="001A16CE">
        <w:rPr>
          <w:rStyle w:val="Bodytext"/>
          <w:rFonts w:ascii="Open Sans" w:hAnsi="Open Sans" w:cs="Open Sans"/>
          <w:color w:val="auto"/>
          <w:sz w:val="20"/>
          <w:szCs w:val="20"/>
        </w:rPr>
        <w:t>piankowe osłony słupków</w:t>
      </w:r>
      <w:r w:rsidR="00E020F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itp.)</w:t>
      </w:r>
      <w:r w:rsidR="0002397D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. </w:t>
      </w:r>
      <w:r w:rsidR="002512FC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Całość </w:t>
      </w:r>
      <w:r w:rsidR="005550D4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zadania </w:t>
      </w:r>
      <w:r w:rsidR="00BD7A86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stanowić będzie przedmiot dokumentacji projektowej. </w:t>
      </w:r>
      <w:r w:rsidR="00B05800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Zgodnie z w</w:t>
      </w:r>
      <w:r w:rsidR="00612660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ytycznymi</w:t>
      </w:r>
      <w:r w:rsidR="0050456B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GZDiZ</w:t>
      </w:r>
      <w:r w:rsidR="00612660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AC295A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za</w:t>
      </w:r>
      <w:r w:rsidR="0050456B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projektować</w:t>
      </w:r>
      <w:r w:rsidR="00B11B86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należy</w:t>
      </w:r>
      <w:r w:rsidR="0050456B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także </w:t>
      </w:r>
      <w:r w:rsidR="00C27AEE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utwardzone dojście na boisko</w:t>
      </w:r>
      <w:r w:rsidR="00954BFA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84550A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 szer. 2m </w:t>
      </w:r>
      <w:r w:rsidR="00954BFA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 </w:t>
      </w:r>
      <w:r w:rsidR="005B455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szarej </w:t>
      </w:r>
      <w:r w:rsidR="00954BFA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kostki betonowej</w:t>
      </w:r>
      <w:r w:rsidR="007D15DC">
        <w:rPr>
          <w:rStyle w:val="Bodytext"/>
          <w:rFonts w:ascii="Open Sans" w:hAnsi="Open Sans" w:cs="Open Sans"/>
          <w:color w:val="auto"/>
          <w:sz w:val="20"/>
          <w:szCs w:val="20"/>
        </w:rPr>
        <w:t>, analogiczn</w:t>
      </w:r>
      <w:r w:rsidR="00C84B13">
        <w:rPr>
          <w:rStyle w:val="Bodytext"/>
          <w:rFonts w:ascii="Open Sans" w:hAnsi="Open Sans" w:cs="Open Sans"/>
          <w:color w:val="auto"/>
          <w:sz w:val="20"/>
          <w:szCs w:val="20"/>
        </w:rPr>
        <w:t>ie jak istniejący ciąg pieszy</w:t>
      </w:r>
      <w:r w:rsidR="009105CE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="007C10F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Projekt </w:t>
      </w:r>
      <w:r w:rsidR="007537C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musi </w:t>
      </w:r>
      <w:r w:rsidR="00075533">
        <w:rPr>
          <w:rStyle w:val="Bodytext"/>
          <w:rFonts w:ascii="Open Sans" w:hAnsi="Open Sans" w:cs="Open Sans"/>
          <w:color w:val="auto"/>
          <w:sz w:val="20"/>
          <w:szCs w:val="20"/>
        </w:rPr>
        <w:t>zakładać zakaz wycinki drzew</w:t>
      </w:r>
      <w:r w:rsidR="004F7557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– dopuszczalna jest relokacja </w:t>
      </w:r>
      <w:r w:rsidR="00E85641">
        <w:rPr>
          <w:rStyle w:val="Bodytext"/>
          <w:rFonts w:ascii="Open Sans" w:hAnsi="Open Sans" w:cs="Open Sans"/>
          <w:color w:val="auto"/>
          <w:sz w:val="20"/>
          <w:szCs w:val="20"/>
        </w:rPr>
        <w:t>w obrębie inwestycji po uprzednim uzgodnieniu z GZDiZ.</w:t>
      </w:r>
    </w:p>
    <w:p w14:paraId="3B21D3C5" w14:textId="1640E08F" w:rsidR="0026485C" w:rsidRPr="009105CE" w:rsidRDefault="00413C92" w:rsidP="00397E76">
      <w:pPr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Prace projektowe należy poprzedzić </w:t>
      </w:r>
      <w:r w:rsidR="00E43E58">
        <w:rPr>
          <w:rStyle w:val="Bodytext"/>
          <w:rFonts w:ascii="Open Sans" w:hAnsi="Open Sans" w:cs="Open Sans"/>
          <w:color w:val="auto"/>
          <w:sz w:val="20"/>
          <w:szCs w:val="20"/>
        </w:rPr>
        <w:t>inwentaryzacją zieleni oraz zaleceniami w zakresie ochrony</w:t>
      </w:r>
      <w:r w:rsidR="00ED128D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drzew i krzewów</w:t>
      </w:r>
      <w:r w:rsidR="00CA27E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. Dodatkowo dokumentacja projektowa musi zawierać zapisy dotyczące </w:t>
      </w:r>
      <w:r w:rsidR="00E6475D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wprowadzania/odtwarzania zieleni i zawierać tabelaryczny bilans </w:t>
      </w:r>
      <w:r w:rsidR="004C498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powierzchni zielonych z rozbiciem na tereny </w:t>
      </w:r>
      <w:r w:rsidR="004C314B">
        <w:rPr>
          <w:rStyle w:val="Bodytext"/>
          <w:rFonts w:ascii="Open Sans" w:hAnsi="Open Sans" w:cs="Open Sans"/>
          <w:color w:val="auto"/>
          <w:sz w:val="20"/>
          <w:szCs w:val="20"/>
        </w:rPr>
        <w:t>płaskie</w:t>
      </w:r>
      <w:r w:rsidR="004C498B">
        <w:rPr>
          <w:rStyle w:val="Bodytext"/>
          <w:rFonts w:ascii="Open Sans" w:hAnsi="Open Sans" w:cs="Open Sans"/>
          <w:color w:val="auto"/>
          <w:sz w:val="20"/>
          <w:szCs w:val="20"/>
        </w:rPr>
        <w:t>, skarpy i trawniki</w:t>
      </w:r>
      <w:r w:rsidR="004C314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wraz z czytelnym </w:t>
      </w:r>
      <w:r w:rsidR="00307E9A">
        <w:rPr>
          <w:rStyle w:val="Bodytext"/>
          <w:rFonts w:ascii="Open Sans" w:hAnsi="Open Sans" w:cs="Open Sans"/>
          <w:color w:val="auto"/>
          <w:sz w:val="20"/>
          <w:szCs w:val="20"/>
        </w:rPr>
        <w:t>oznaczeniem</w:t>
      </w:r>
      <w:r w:rsidR="004C314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obszarów na planie sytuacyjnym</w:t>
      </w:r>
      <w:r w:rsidR="00307E9A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3FBC" w14:textId="3FEA0BB7" w:rsidR="00501099" w:rsidRPr="00CB3DB3" w:rsidRDefault="00501099" w:rsidP="00397E76">
      <w:pPr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Dla powy</w:t>
      </w:r>
      <w:r w:rsidR="001933D3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>ż</w:t>
      </w:r>
      <w:r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szej dokumentacji </w:t>
      </w:r>
      <w:r w:rsidR="001933D3" w:rsidRPr="009105CE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należy uzyskać niezbędne uzgodnienia oraz </w:t>
      </w:r>
      <w:r w:rsidR="008051C6">
        <w:rPr>
          <w:rStyle w:val="Bodytext"/>
          <w:rFonts w:ascii="Open Sans" w:hAnsi="Open Sans" w:cs="Open Sans"/>
          <w:color w:val="auto"/>
          <w:sz w:val="20"/>
          <w:szCs w:val="20"/>
        </w:rPr>
        <w:t>decyzje administracyjne umożliwiające wykonanie</w:t>
      </w:r>
      <w:r w:rsidR="001933D3" w:rsidRPr="00CB3DB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robót. </w:t>
      </w:r>
    </w:p>
    <w:p w14:paraId="40643FBD" w14:textId="77777777" w:rsidR="00BD7A86" w:rsidRPr="00CB3DB3" w:rsidRDefault="00501099" w:rsidP="00397E76">
      <w:pPr>
        <w:pStyle w:val="Nagwek2"/>
        <w:rPr>
          <w:color w:val="auto"/>
        </w:rPr>
      </w:pPr>
      <w:r w:rsidRPr="00CB3DB3">
        <w:rPr>
          <w:color w:val="auto"/>
        </w:rPr>
        <w:t>Zakres robót:</w:t>
      </w:r>
    </w:p>
    <w:p w14:paraId="40643FBE" w14:textId="11CC7B80" w:rsidR="001933D3" w:rsidRPr="00CB3DB3" w:rsidRDefault="001933D3" w:rsidP="00397E76">
      <w:pPr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B3DB3">
        <w:rPr>
          <w:rFonts w:cs="Open Sans"/>
          <w:color w:val="auto"/>
        </w:rPr>
        <w:t>W objętym zamówienie</w:t>
      </w:r>
      <w:r w:rsidR="0004759B" w:rsidRPr="00CB3DB3">
        <w:rPr>
          <w:rFonts w:cs="Open Sans"/>
          <w:color w:val="auto"/>
        </w:rPr>
        <w:t>m</w:t>
      </w:r>
      <w:r w:rsidRPr="00CB3DB3">
        <w:rPr>
          <w:rFonts w:cs="Open Sans"/>
          <w:b/>
          <w:bCs/>
          <w:color w:val="auto"/>
        </w:rPr>
        <w:t xml:space="preserve"> </w:t>
      </w:r>
      <w:r w:rsidR="00333AAD" w:rsidRPr="00CB3DB3">
        <w:rPr>
          <w:rFonts w:cs="Open Sans"/>
          <w:color w:val="auto"/>
        </w:rPr>
        <w:t>zakresie prac</w:t>
      </w:r>
      <w:r w:rsidR="00A80CEB" w:rsidRPr="00CB3DB3">
        <w:rPr>
          <w:rFonts w:cs="Open Sans"/>
          <w:b/>
          <w:bCs/>
          <w:color w:val="auto"/>
        </w:rPr>
        <w:t xml:space="preserve"> </w:t>
      </w:r>
      <w:r w:rsidR="00A80CEB" w:rsidRPr="00CB3DB3">
        <w:rPr>
          <w:rFonts w:cs="Open Sans"/>
          <w:color w:val="auto"/>
        </w:rPr>
        <w:t xml:space="preserve">należy wykonać </w:t>
      </w:r>
      <w:r w:rsidR="00E4004F" w:rsidRPr="00CB3DB3">
        <w:rPr>
          <w:rFonts w:cs="Open Sans"/>
          <w:color w:val="auto"/>
        </w:rPr>
        <w:t xml:space="preserve"> </w:t>
      </w:r>
      <w:r w:rsidR="002F0F0B" w:rsidRPr="00CB3DB3">
        <w:rPr>
          <w:rFonts w:cs="Open Sans"/>
          <w:color w:val="auto"/>
        </w:rPr>
        <w:t xml:space="preserve">boisko </w:t>
      </w:r>
      <w:r w:rsidR="004C33DD" w:rsidRPr="00CB3DB3">
        <w:rPr>
          <w:rFonts w:cs="Open Sans"/>
          <w:color w:val="auto"/>
        </w:rPr>
        <w:t xml:space="preserve">siatkówki o wymiarach </w:t>
      </w:r>
      <w:r w:rsidR="001B7E4A" w:rsidRPr="00CB3DB3">
        <w:rPr>
          <w:rFonts w:cs="Open Sans"/>
          <w:color w:val="auto"/>
        </w:rPr>
        <w:t xml:space="preserve">7x14 m o nawierzchni piaskowej </w:t>
      </w:r>
      <w:r w:rsidR="00C352E8">
        <w:rPr>
          <w:rFonts w:cs="Open Sans"/>
          <w:color w:val="auto"/>
        </w:rPr>
        <w:t xml:space="preserve">(piasek o frakcji 0,1 – 2 mm) </w:t>
      </w:r>
      <w:r w:rsidR="000F027E" w:rsidRPr="00CB3DB3">
        <w:rPr>
          <w:rFonts w:cs="Open Sans"/>
          <w:color w:val="auto"/>
        </w:rPr>
        <w:t xml:space="preserve">wraz z ogrodzeniem pełniącym funkcje </w:t>
      </w:r>
      <w:proofErr w:type="spellStart"/>
      <w:r w:rsidR="000F027E" w:rsidRPr="00CB3DB3">
        <w:rPr>
          <w:rFonts w:cs="Open Sans"/>
          <w:color w:val="auto"/>
        </w:rPr>
        <w:t>piłkochwytu</w:t>
      </w:r>
      <w:proofErr w:type="spellEnd"/>
      <w:r w:rsidR="000F027E" w:rsidRPr="00CB3DB3">
        <w:rPr>
          <w:rFonts w:cs="Open Sans"/>
          <w:color w:val="auto"/>
        </w:rPr>
        <w:t xml:space="preserve"> od strony północnej</w:t>
      </w:r>
      <w:r w:rsidR="00570EC1" w:rsidRPr="00CB3DB3">
        <w:rPr>
          <w:rFonts w:cs="Open Sans"/>
          <w:color w:val="auto"/>
        </w:rPr>
        <w:t xml:space="preserve">. </w:t>
      </w:r>
      <w:r w:rsidR="000E1B06">
        <w:rPr>
          <w:rFonts w:cs="Open Sans"/>
          <w:color w:val="auto"/>
        </w:rPr>
        <w:t xml:space="preserve">Boisko ma być wyposażone w siatkę o regulowanej wysokości na słupkach stalowych z możliwością demontażu, trwale zakotwione w gruncie tuleje do montażu słupków siatki oraz linie wyznaczone </w:t>
      </w:r>
      <w:proofErr w:type="spellStart"/>
      <w:r w:rsidR="000E1B06">
        <w:rPr>
          <w:rFonts w:cs="Open Sans"/>
          <w:color w:val="auto"/>
        </w:rPr>
        <w:t>demontowalnymi</w:t>
      </w:r>
      <w:proofErr w:type="spellEnd"/>
      <w:r w:rsidR="000E1B06">
        <w:rPr>
          <w:rFonts w:cs="Open Sans"/>
          <w:color w:val="auto"/>
        </w:rPr>
        <w:t xml:space="preserve"> taśmami.</w:t>
      </w:r>
      <w:r w:rsidR="00495769">
        <w:rPr>
          <w:rFonts w:cs="Open Sans"/>
          <w:color w:val="auto"/>
        </w:rPr>
        <w:t xml:space="preserve"> </w:t>
      </w:r>
      <w:r w:rsidR="00C62CE0" w:rsidRPr="00CB3DB3">
        <w:rPr>
          <w:rFonts w:cs="Open Sans"/>
          <w:color w:val="auto"/>
        </w:rPr>
        <w:t xml:space="preserve">Ogrodzenie należy wykonać z </w:t>
      </w:r>
      <w:r w:rsidR="002730A9" w:rsidRPr="00CB3DB3">
        <w:rPr>
          <w:rFonts w:cs="Open Sans"/>
          <w:color w:val="auto"/>
        </w:rPr>
        <w:t xml:space="preserve">paneli </w:t>
      </w:r>
      <w:r w:rsidR="00EC397F" w:rsidRPr="00CB3DB3">
        <w:rPr>
          <w:rFonts w:cs="Open Sans"/>
          <w:color w:val="auto"/>
        </w:rPr>
        <w:t>stalowych ocynkowanych</w:t>
      </w:r>
      <w:r w:rsidR="00012D09" w:rsidRPr="00CB3DB3">
        <w:rPr>
          <w:rFonts w:cs="Open Sans"/>
          <w:color w:val="auto"/>
        </w:rPr>
        <w:t xml:space="preserve"> na słupkach stalowych wys. min. 2</w:t>
      </w:r>
      <w:r w:rsidR="000F027E" w:rsidRPr="00CB3DB3">
        <w:rPr>
          <w:rFonts w:cs="Open Sans"/>
          <w:color w:val="auto"/>
        </w:rPr>
        <w:t>,3</w:t>
      </w:r>
      <w:r w:rsidR="00012D09" w:rsidRPr="00CB3DB3">
        <w:rPr>
          <w:rFonts w:cs="Open Sans"/>
          <w:color w:val="auto"/>
        </w:rPr>
        <w:t xml:space="preserve">m </w:t>
      </w:r>
      <w:r w:rsidR="002F6812" w:rsidRPr="00CB3DB3">
        <w:rPr>
          <w:rFonts w:cs="Open Sans"/>
          <w:color w:val="auto"/>
        </w:rPr>
        <w:t>w</w:t>
      </w:r>
      <w:r w:rsidR="00A844B1" w:rsidRPr="00CB3DB3">
        <w:rPr>
          <w:rFonts w:cs="Open Sans"/>
          <w:color w:val="auto"/>
        </w:rPr>
        <w:t xml:space="preserve"> </w:t>
      </w:r>
      <w:r w:rsidR="0090457F" w:rsidRPr="00CB3DB3">
        <w:rPr>
          <w:rFonts w:cs="Open Sans"/>
          <w:color w:val="auto"/>
        </w:rPr>
        <w:t>rozstawie  co ok. 2m</w:t>
      </w:r>
      <w:r w:rsidR="009565F5" w:rsidRPr="00CB3DB3">
        <w:rPr>
          <w:rFonts w:cs="Open Sans"/>
          <w:color w:val="auto"/>
        </w:rPr>
        <w:t xml:space="preserve">. </w:t>
      </w:r>
      <w:r w:rsidR="677C683E" w:rsidRPr="00CB3DB3">
        <w:rPr>
          <w:rFonts w:cs="Open Sans"/>
          <w:color w:val="auto"/>
        </w:rPr>
        <w:t>Ogrodzenie malowane proszkowo na kol</w:t>
      </w:r>
      <w:r w:rsidR="00E56E0D" w:rsidRPr="00CB3DB3">
        <w:rPr>
          <w:rFonts w:cs="Open Sans"/>
          <w:color w:val="auto"/>
        </w:rPr>
        <w:t>or ciemnozielony (</w:t>
      </w:r>
      <w:r w:rsidR="677C683E" w:rsidRPr="00CB3DB3">
        <w:rPr>
          <w:rFonts w:cs="Open Sans"/>
          <w:color w:val="auto"/>
        </w:rPr>
        <w:t>w odcieniu jak ogrodzenie placu zaba</w:t>
      </w:r>
      <w:r w:rsidR="780A74C6" w:rsidRPr="00CB3DB3">
        <w:rPr>
          <w:rFonts w:cs="Open Sans"/>
          <w:color w:val="auto"/>
        </w:rPr>
        <w:t>w</w:t>
      </w:r>
      <w:r w:rsidR="00333AAD" w:rsidRPr="00CB3DB3">
        <w:rPr>
          <w:rFonts w:cs="Open Sans"/>
          <w:color w:val="auto"/>
        </w:rPr>
        <w:t xml:space="preserve"> </w:t>
      </w:r>
      <w:r w:rsidR="677C683E" w:rsidRPr="00CB3DB3">
        <w:rPr>
          <w:rFonts w:cs="Open Sans"/>
          <w:color w:val="auto"/>
        </w:rPr>
        <w:t>RAL 6009) lub grafitowy (RAL 7016) w wykończeniu</w:t>
      </w:r>
      <w:r w:rsidR="00FB2674" w:rsidRPr="00CB3DB3">
        <w:rPr>
          <w:rFonts w:cs="Open Sans"/>
          <w:color w:val="auto"/>
        </w:rPr>
        <w:t xml:space="preserve"> </w:t>
      </w:r>
      <w:r w:rsidR="677C683E" w:rsidRPr="00CB3DB3">
        <w:rPr>
          <w:rFonts w:cs="Open Sans"/>
          <w:color w:val="auto"/>
        </w:rPr>
        <w:t>ma</w:t>
      </w:r>
      <w:r w:rsidR="7F489B17" w:rsidRPr="00CB3DB3">
        <w:rPr>
          <w:rFonts w:cs="Open Sans"/>
          <w:color w:val="auto"/>
        </w:rPr>
        <w:t>t struktura</w:t>
      </w:r>
      <w:r w:rsidR="00495769">
        <w:rPr>
          <w:rFonts w:cs="Open Sans"/>
          <w:color w:val="auto"/>
        </w:rPr>
        <w:t>.</w:t>
      </w:r>
      <w:r w:rsidR="004E2E52">
        <w:rPr>
          <w:rFonts w:cs="Open Sans"/>
          <w:color w:val="auto"/>
        </w:rPr>
        <w:t xml:space="preserve"> </w:t>
      </w:r>
      <w:r w:rsidR="00E56E0D" w:rsidRPr="00CB3DB3">
        <w:rPr>
          <w:rFonts w:cs="Open Sans"/>
          <w:color w:val="auto"/>
        </w:rPr>
        <w:t xml:space="preserve">Zamówienie obejmuje ponadto </w:t>
      </w:r>
      <w:r w:rsidR="00CE1736" w:rsidRPr="00CB3DB3">
        <w:rPr>
          <w:rStyle w:val="Bodytext"/>
          <w:rFonts w:ascii="Open Sans" w:hAnsi="Open Sans" w:cs="Open Sans"/>
          <w:color w:val="auto"/>
          <w:sz w:val="20"/>
          <w:szCs w:val="20"/>
        </w:rPr>
        <w:t>budowę utwardzonego dojścia do boiska</w:t>
      </w:r>
      <w:r w:rsidR="007F458A" w:rsidRPr="00CB3DB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z</w:t>
      </w:r>
      <w:r w:rsidR="004E2E52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szarej</w:t>
      </w:r>
      <w:r w:rsidR="007F458A" w:rsidRPr="00CB3DB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kostki betonowej tożsamej z użytą </w:t>
      </w:r>
      <w:r w:rsidR="00CB3DB3" w:rsidRPr="00CB3DB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do budowy ciągu pieszego </w:t>
      </w:r>
      <w:r w:rsidR="007F458A" w:rsidRPr="00CB3DB3">
        <w:rPr>
          <w:rStyle w:val="Bodytext"/>
          <w:rFonts w:ascii="Open Sans" w:hAnsi="Open Sans" w:cs="Open Sans"/>
          <w:color w:val="auto"/>
          <w:sz w:val="20"/>
          <w:szCs w:val="20"/>
        </w:rPr>
        <w:t>w Parku na Zboczu</w:t>
      </w:r>
      <w:r w:rsidR="00856EA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 szerokości </w:t>
      </w:r>
      <w:r w:rsidR="00B617D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min. </w:t>
      </w:r>
      <w:r w:rsidR="00856EA9">
        <w:rPr>
          <w:rStyle w:val="Bodytext"/>
          <w:rFonts w:ascii="Open Sans" w:hAnsi="Open Sans" w:cs="Open Sans"/>
          <w:color w:val="auto"/>
          <w:sz w:val="20"/>
          <w:szCs w:val="20"/>
        </w:rPr>
        <w:t>2m</w:t>
      </w:r>
      <w:r w:rsidR="00CB3DB3" w:rsidRPr="00CB3DB3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="00E56E0D" w:rsidRPr="00CB3DB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82178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Ponadto po </w:t>
      </w:r>
      <w:r w:rsidR="00821783">
        <w:rPr>
          <w:rStyle w:val="Bodytext"/>
          <w:rFonts w:ascii="Open Sans" w:hAnsi="Open Sans" w:cs="Open Sans"/>
          <w:color w:val="auto"/>
          <w:sz w:val="20"/>
          <w:szCs w:val="20"/>
        </w:rPr>
        <w:lastRenderedPageBreak/>
        <w:t xml:space="preserve">zakończeniu robót Wykonawca zobowiązany jest </w:t>
      </w:r>
      <w:r w:rsidR="00270DA3">
        <w:rPr>
          <w:rStyle w:val="Bodytext"/>
          <w:rFonts w:ascii="Open Sans" w:hAnsi="Open Sans" w:cs="Open Sans"/>
          <w:color w:val="auto"/>
          <w:sz w:val="20"/>
          <w:szCs w:val="20"/>
        </w:rPr>
        <w:t>uzyskać</w:t>
      </w:r>
      <w:r w:rsidR="0082178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7F6651">
        <w:rPr>
          <w:rStyle w:val="Bodytext"/>
          <w:rFonts w:ascii="Open Sans" w:hAnsi="Open Sans" w:cs="Open Sans"/>
          <w:color w:val="auto"/>
          <w:sz w:val="20"/>
          <w:szCs w:val="20"/>
        </w:rPr>
        <w:t>zgod</w:t>
      </w:r>
      <w:r w:rsidR="00766EA1">
        <w:rPr>
          <w:rStyle w:val="Bodytext"/>
          <w:rFonts w:ascii="Open Sans" w:hAnsi="Open Sans" w:cs="Open Sans"/>
          <w:color w:val="auto"/>
          <w:sz w:val="20"/>
          <w:szCs w:val="20"/>
        </w:rPr>
        <w:t>y</w:t>
      </w:r>
      <w:r w:rsidR="007F6651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dopuszczając</w:t>
      </w:r>
      <w:r w:rsidR="00766EA1">
        <w:rPr>
          <w:rStyle w:val="Bodytext"/>
          <w:rFonts w:ascii="Open Sans" w:hAnsi="Open Sans" w:cs="Open Sans"/>
          <w:color w:val="auto"/>
          <w:sz w:val="20"/>
          <w:szCs w:val="20"/>
        </w:rPr>
        <w:t>e</w:t>
      </w:r>
      <w:r w:rsidR="007F6651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obiekt do użytkowania.</w:t>
      </w:r>
      <w:r w:rsidR="00270DA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</w:p>
    <w:p w14:paraId="69E48636" w14:textId="77777777" w:rsidR="00075DBF" w:rsidRPr="00CB3DB3" w:rsidRDefault="00075DBF" w:rsidP="00EF7E9A">
      <w:pPr>
        <w:spacing w:after="120"/>
        <w:ind w:left="709"/>
        <w:rPr>
          <w:rFonts w:cs="Open Sans"/>
          <w:color w:val="auto"/>
        </w:rPr>
      </w:pPr>
    </w:p>
    <w:p w14:paraId="7D339261" w14:textId="1F782AEB" w:rsidR="00F1463B" w:rsidRDefault="005B73D7" w:rsidP="00397E76">
      <w:pPr>
        <w:spacing w:after="120"/>
        <w:ind w:left="709"/>
        <w:rPr>
          <w:rFonts w:cs="Open Sans"/>
          <w:b/>
          <w:bCs/>
          <w:color w:val="auto"/>
        </w:rPr>
      </w:pPr>
      <w:r w:rsidRPr="00CB3DB3">
        <w:rPr>
          <w:rFonts w:cs="Open Sans"/>
          <w:b/>
          <w:bCs/>
          <w:color w:val="auto"/>
        </w:rPr>
        <w:t xml:space="preserve">Uwaga: </w:t>
      </w:r>
      <w:r w:rsidR="0079281A" w:rsidRPr="00CB3DB3">
        <w:rPr>
          <w:rFonts w:cs="Open Sans"/>
          <w:b/>
          <w:bCs/>
          <w:color w:val="auto"/>
        </w:rPr>
        <w:t xml:space="preserve">Zarówno </w:t>
      </w:r>
      <w:r w:rsidR="00DA331B" w:rsidRPr="00CB3DB3">
        <w:rPr>
          <w:rFonts w:cs="Open Sans"/>
          <w:b/>
          <w:bCs/>
          <w:color w:val="auto"/>
        </w:rPr>
        <w:t>boisko jak i poz</w:t>
      </w:r>
      <w:r w:rsidR="005E6426" w:rsidRPr="00CB3DB3">
        <w:rPr>
          <w:rFonts w:cs="Open Sans"/>
          <w:b/>
          <w:bCs/>
          <w:color w:val="auto"/>
        </w:rPr>
        <w:t>o</w:t>
      </w:r>
      <w:r w:rsidR="00DA331B" w:rsidRPr="00CB3DB3">
        <w:rPr>
          <w:rFonts w:cs="Open Sans"/>
          <w:b/>
          <w:bCs/>
          <w:color w:val="auto"/>
        </w:rPr>
        <w:t>stałe elementy ci</w:t>
      </w:r>
      <w:r w:rsidR="005E6426" w:rsidRPr="00CB3DB3">
        <w:rPr>
          <w:rFonts w:cs="Open Sans"/>
          <w:b/>
          <w:bCs/>
          <w:color w:val="auto"/>
        </w:rPr>
        <w:t>ą</w:t>
      </w:r>
      <w:r w:rsidR="00DA331B" w:rsidRPr="00CB3DB3">
        <w:rPr>
          <w:rFonts w:cs="Open Sans"/>
          <w:b/>
          <w:bCs/>
          <w:color w:val="auto"/>
        </w:rPr>
        <w:t>gu widokowego i placu zabaw objęte s</w:t>
      </w:r>
      <w:r w:rsidR="005E6426" w:rsidRPr="00CB3DB3">
        <w:rPr>
          <w:rFonts w:cs="Open Sans"/>
          <w:b/>
          <w:bCs/>
          <w:color w:val="auto"/>
        </w:rPr>
        <w:t>ą</w:t>
      </w:r>
      <w:r w:rsidR="00DA331B" w:rsidRPr="00CB3DB3">
        <w:rPr>
          <w:rFonts w:cs="Open Sans"/>
          <w:b/>
          <w:bCs/>
          <w:color w:val="auto"/>
        </w:rPr>
        <w:t xml:space="preserve"> gwarancją do 25.05.2023</w:t>
      </w:r>
      <w:r w:rsidR="008B1215" w:rsidRPr="00CB3DB3">
        <w:rPr>
          <w:rFonts w:cs="Open Sans"/>
          <w:b/>
          <w:bCs/>
          <w:color w:val="auto"/>
        </w:rPr>
        <w:t xml:space="preserve">. </w:t>
      </w:r>
      <w:r w:rsidR="00F068F3" w:rsidRPr="00CB3DB3">
        <w:rPr>
          <w:rFonts w:cs="Open Sans"/>
          <w:b/>
          <w:bCs/>
          <w:color w:val="auto"/>
        </w:rPr>
        <w:t xml:space="preserve">Na etapie prac projektowych i </w:t>
      </w:r>
      <w:r w:rsidR="00285B1C" w:rsidRPr="00CB3DB3">
        <w:rPr>
          <w:rFonts w:cs="Open Sans"/>
          <w:b/>
          <w:bCs/>
          <w:color w:val="auto"/>
        </w:rPr>
        <w:t xml:space="preserve">budowlanych </w:t>
      </w:r>
      <w:r w:rsidR="00F068F3" w:rsidRPr="00CB3DB3">
        <w:rPr>
          <w:rFonts w:cs="Open Sans"/>
          <w:b/>
          <w:bCs/>
          <w:color w:val="auto"/>
        </w:rPr>
        <w:t xml:space="preserve">należy </w:t>
      </w:r>
      <w:r w:rsidR="00583A78" w:rsidRPr="00CB3DB3">
        <w:rPr>
          <w:rFonts w:cs="Open Sans"/>
          <w:b/>
          <w:bCs/>
          <w:color w:val="auto"/>
        </w:rPr>
        <w:t>przyj</w:t>
      </w:r>
      <w:r w:rsidR="004E661B" w:rsidRPr="00CB3DB3">
        <w:rPr>
          <w:rFonts w:cs="Open Sans"/>
          <w:b/>
          <w:bCs/>
          <w:color w:val="auto"/>
        </w:rPr>
        <w:t>ą</w:t>
      </w:r>
      <w:r w:rsidR="00900FB7" w:rsidRPr="00CB3DB3">
        <w:rPr>
          <w:rFonts w:cs="Open Sans"/>
          <w:b/>
          <w:bCs/>
          <w:color w:val="auto"/>
        </w:rPr>
        <w:t>ć</w:t>
      </w:r>
      <w:r w:rsidR="00583A78" w:rsidRPr="00CB3DB3">
        <w:rPr>
          <w:rFonts w:cs="Open Sans"/>
          <w:b/>
          <w:bCs/>
          <w:color w:val="auto"/>
        </w:rPr>
        <w:t xml:space="preserve">  takie rozwiązania, by </w:t>
      </w:r>
      <w:r w:rsidR="00F068F3" w:rsidRPr="00CB3DB3">
        <w:rPr>
          <w:rFonts w:cs="Open Sans"/>
          <w:b/>
          <w:bCs/>
          <w:color w:val="auto"/>
        </w:rPr>
        <w:t>minimaliz</w:t>
      </w:r>
      <w:r w:rsidR="00285B1C" w:rsidRPr="00CB3DB3">
        <w:rPr>
          <w:rFonts w:cs="Open Sans"/>
          <w:b/>
          <w:bCs/>
          <w:color w:val="auto"/>
        </w:rPr>
        <w:t>o</w:t>
      </w:r>
      <w:r w:rsidR="00F068F3" w:rsidRPr="00CB3DB3">
        <w:rPr>
          <w:rFonts w:cs="Open Sans"/>
          <w:b/>
          <w:bCs/>
          <w:color w:val="auto"/>
        </w:rPr>
        <w:t xml:space="preserve">wać ingerencję </w:t>
      </w:r>
      <w:r w:rsidR="00285B1C" w:rsidRPr="00CB3DB3">
        <w:rPr>
          <w:rFonts w:cs="Open Sans"/>
          <w:b/>
          <w:bCs/>
          <w:color w:val="auto"/>
        </w:rPr>
        <w:t>w</w:t>
      </w:r>
      <w:r w:rsidR="00900FB7" w:rsidRPr="00CB3DB3">
        <w:rPr>
          <w:rFonts w:cs="Open Sans"/>
          <w:b/>
          <w:bCs/>
          <w:color w:val="auto"/>
        </w:rPr>
        <w:t xml:space="preserve"> </w:t>
      </w:r>
      <w:r w:rsidR="004E661B" w:rsidRPr="00CB3DB3">
        <w:rPr>
          <w:rFonts w:cs="Open Sans"/>
          <w:b/>
          <w:bCs/>
          <w:color w:val="auto"/>
        </w:rPr>
        <w:t xml:space="preserve">elementy </w:t>
      </w:r>
      <w:r w:rsidR="00900FB7" w:rsidRPr="00CB3DB3">
        <w:rPr>
          <w:rFonts w:cs="Open Sans"/>
          <w:b/>
          <w:bCs/>
          <w:color w:val="auto"/>
        </w:rPr>
        <w:t xml:space="preserve">przebudowywane </w:t>
      </w:r>
      <w:r w:rsidR="00285B1C" w:rsidRPr="00CB3DB3">
        <w:rPr>
          <w:rFonts w:cs="Open Sans"/>
          <w:b/>
          <w:bCs/>
          <w:color w:val="auto"/>
        </w:rPr>
        <w:t xml:space="preserve"> </w:t>
      </w:r>
      <w:r w:rsidR="00583A78" w:rsidRPr="00C707E3">
        <w:rPr>
          <w:rFonts w:cs="Open Sans"/>
          <w:b/>
          <w:bCs/>
          <w:color w:val="auto"/>
        </w:rPr>
        <w:t>i gro</w:t>
      </w:r>
      <w:r w:rsidR="00900FB7" w:rsidRPr="00C707E3">
        <w:rPr>
          <w:rFonts w:cs="Open Sans"/>
          <w:b/>
          <w:bCs/>
          <w:color w:val="auto"/>
        </w:rPr>
        <w:t>ź</w:t>
      </w:r>
      <w:r w:rsidR="00583A78" w:rsidRPr="00C707E3">
        <w:rPr>
          <w:rFonts w:cs="Open Sans"/>
          <w:b/>
          <w:bCs/>
          <w:color w:val="auto"/>
        </w:rPr>
        <w:t>b</w:t>
      </w:r>
      <w:r w:rsidR="00900FB7" w:rsidRPr="00C707E3">
        <w:rPr>
          <w:rFonts w:cs="Open Sans"/>
          <w:b/>
          <w:bCs/>
          <w:color w:val="auto"/>
        </w:rPr>
        <w:t>ę</w:t>
      </w:r>
      <w:r w:rsidR="00583A78" w:rsidRPr="00C707E3">
        <w:rPr>
          <w:rFonts w:cs="Open Sans"/>
          <w:b/>
          <w:bCs/>
          <w:color w:val="auto"/>
        </w:rPr>
        <w:t xml:space="preserve"> uszkodzenia  pozostałych </w:t>
      </w:r>
      <w:r w:rsidR="004E661B" w:rsidRPr="00C707E3">
        <w:rPr>
          <w:rFonts w:cs="Open Sans"/>
          <w:b/>
          <w:bCs/>
          <w:color w:val="auto"/>
        </w:rPr>
        <w:t xml:space="preserve">istniejących elementów zagospodarowania terenu. </w:t>
      </w:r>
      <w:r w:rsidR="00CA13F8">
        <w:rPr>
          <w:rFonts w:cs="Open Sans"/>
          <w:b/>
          <w:bCs/>
          <w:color w:val="auto"/>
        </w:rPr>
        <w:t xml:space="preserve"> </w:t>
      </w:r>
    </w:p>
    <w:p w14:paraId="601335E9" w14:textId="77777777" w:rsidR="00CA13F8" w:rsidRPr="00C707E3" w:rsidRDefault="00CA13F8" w:rsidP="00397E76">
      <w:pPr>
        <w:spacing w:after="120"/>
        <w:ind w:left="709"/>
        <w:rPr>
          <w:color w:val="auto"/>
          <w:szCs w:val="20"/>
        </w:rPr>
      </w:pPr>
    </w:p>
    <w:p w14:paraId="40643FC2" w14:textId="77777777" w:rsidR="00C46AE1" w:rsidRPr="00C707E3" w:rsidRDefault="00C46AE1" w:rsidP="00C46AE1">
      <w:pPr>
        <w:pStyle w:val="Nagwek1"/>
        <w:rPr>
          <w:rStyle w:val="heading10"/>
          <w:rFonts w:ascii="Open Sans" w:hAnsi="Open Sans" w:cs="Open Sans"/>
          <w:color w:val="auto"/>
          <w:sz w:val="20"/>
          <w:szCs w:val="20"/>
        </w:rPr>
      </w:pPr>
      <w:r w:rsidRPr="00C707E3">
        <w:rPr>
          <w:color w:val="auto"/>
        </w:rPr>
        <w:t>Wymag</w:t>
      </w:r>
      <w:r w:rsidRPr="00C707E3">
        <w:rPr>
          <w:rStyle w:val="heading10"/>
          <w:rFonts w:ascii="Open Sans" w:hAnsi="Open Sans" w:cs="Open Sans"/>
          <w:color w:val="auto"/>
          <w:sz w:val="20"/>
          <w:szCs w:val="20"/>
        </w:rPr>
        <w:t xml:space="preserve">ania zamawiającego w stosunku do przedmiotu zamówienia. </w:t>
      </w:r>
    </w:p>
    <w:p w14:paraId="40643FC3" w14:textId="77777777" w:rsidR="00CE6263" w:rsidRPr="00C707E3" w:rsidRDefault="00CE6263" w:rsidP="6D5F4F4F">
      <w:pPr>
        <w:shd w:val="clear" w:color="auto" w:fill="FFFFFF" w:themeFill="background1"/>
        <w:spacing w:before="120"/>
        <w:jc w:val="center"/>
        <w:outlineLvl w:val="1"/>
        <w:rPr>
          <w:rFonts w:eastAsia="Arial" w:cs="Open Sans"/>
          <w:b/>
          <w:bCs/>
          <w:vanish/>
          <w:color w:val="auto"/>
        </w:rPr>
      </w:pPr>
    </w:p>
    <w:p w14:paraId="40643FC4" w14:textId="77777777" w:rsidR="004452D1" w:rsidRPr="00C707E3" w:rsidRDefault="00B11988" w:rsidP="00AA121F">
      <w:pPr>
        <w:pStyle w:val="Akapitzlist"/>
        <w:ind w:left="792"/>
        <w:rPr>
          <w:rStyle w:val="NagowekporedniZnak"/>
          <w:rFonts w:eastAsia="Times New Roman" w:cs="Times New Roman"/>
          <w:b/>
          <w:bCs w:val="0"/>
          <w:color w:val="auto"/>
          <w:szCs w:val="24"/>
          <w:shd w:val="clear" w:color="auto" w:fill="auto"/>
        </w:rPr>
      </w:pPr>
      <w:r w:rsidRPr="00C707E3">
        <w:rPr>
          <w:b/>
          <w:bCs/>
          <w:color w:val="auto"/>
        </w:rPr>
        <w:t xml:space="preserve">CZĘŚĆ I  - </w:t>
      </w:r>
      <w:r w:rsidR="009133A6" w:rsidRPr="00C707E3">
        <w:rPr>
          <w:b/>
          <w:bCs/>
          <w:color w:val="auto"/>
        </w:rPr>
        <w:t>DOKUMENTACJA</w:t>
      </w:r>
      <w:r w:rsidR="00380560" w:rsidRPr="00C707E3">
        <w:rPr>
          <w:b/>
          <w:bCs/>
          <w:color w:val="auto"/>
        </w:rPr>
        <w:t>.</w:t>
      </w:r>
    </w:p>
    <w:p w14:paraId="40643FC5" w14:textId="77777777" w:rsidR="00582155" w:rsidRPr="00C707E3" w:rsidRDefault="00582155" w:rsidP="6D5F4F4F">
      <w:pPr>
        <w:shd w:val="clear" w:color="auto" w:fill="FFFFFF" w:themeFill="background1"/>
        <w:spacing w:before="120"/>
        <w:outlineLvl w:val="1"/>
        <w:rPr>
          <w:b/>
          <w:bCs/>
          <w:vanish/>
          <w:color w:val="auto"/>
        </w:rPr>
      </w:pPr>
    </w:p>
    <w:p w14:paraId="40643FC6" w14:textId="4793DED0" w:rsidR="00861F94" w:rsidRPr="00C707E3" w:rsidRDefault="002F6683" w:rsidP="00397E76">
      <w:pPr>
        <w:pStyle w:val="Nagwek2"/>
        <w:numPr>
          <w:ilvl w:val="0"/>
          <w:numId w:val="0"/>
        </w:numPr>
        <w:ind w:left="709"/>
        <w:rPr>
          <w:color w:val="auto"/>
        </w:rPr>
      </w:pPr>
      <w:r w:rsidRPr="00C707E3">
        <w:rPr>
          <w:b/>
          <w:color w:val="auto"/>
        </w:rPr>
        <w:t>7.1</w:t>
      </w:r>
      <w:r w:rsidRPr="00C707E3">
        <w:rPr>
          <w:color w:val="auto"/>
        </w:rPr>
        <w:t xml:space="preserve">. </w:t>
      </w:r>
      <w:r w:rsidR="00383A75" w:rsidRPr="00C707E3">
        <w:rPr>
          <w:color w:val="auto"/>
        </w:rPr>
        <w:t xml:space="preserve">   </w:t>
      </w:r>
      <w:r w:rsidR="00861F94" w:rsidRPr="00C707E3">
        <w:rPr>
          <w:color w:val="auto"/>
        </w:rPr>
        <w:t>Zakres</w:t>
      </w:r>
      <w:r w:rsidR="00861F94" w:rsidRPr="00C707E3">
        <w:rPr>
          <w:rStyle w:val="NagowekporedniZnak"/>
          <w:color w:val="auto"/>
          <w:shd w:val="clear" w:color="auto" w:fill="auto"/>
        </w:rPr>
        <w:t xml:space="preserve"> prac projektowych</w:t>
      </w:r>
      <w:r w:rsidR="00861F94" w:rsidRPr="00C707E3">
        <w:rPr>
          <w:color w:val="auto"/>
        </w:rPr>
        <w:t xml:space="preserve"> obejmuje sporządzenie:</w:t>
      </w:r>
    </w:p>
    <w:p w14:paraId="40643FC7" w14:textId="77777777" w:rsidR="00861F94" w:rsidRPr="00C707E3" w:rsidRDefault="00861F94" w:rsidP="00AA6132">
      <w:pPr>
        <w:widowControl/>
        <w:numPr>
          <w:ilvl w:val="0"/>
          <w:numId w:val="16"/>
        </w:numPr>
        <w:tabs>
          <w:tab w:val="left" w:pos="0"/>
        </w:tabs>
        <w:rPr>
          <w:rFonts w:cs="Open Sans"/>
          <w:color w:val="auto"/>
          <w:szCs w:val="20"/>
        </w:rPr>
      </w:pPr>
      <w:r w:rsidRPr="00C707E3">
        <w:rPr>
          <w:rFonts w:cs="Open Sans"/>
          <w:noProof/>
          <w:color w:val="auto"/>
          <w:szCs w:val="20"/>
        </w:rPr>
        <w:t xml:space="preserve">Mapy </w:t>
      </w:r>
      <w:r w:rsidR="00365EF2" w:rsidRPr="00C707E3">
        <w:rPr>
          <w:rStyle w:val="NagowekporedniZnak"/>
          <w:color w:val="auto"/>
          <w:shd w:val="clear" w:color="auto" w:fill="auto"/>
        </w:rPr>
        <w:t>sytuacyjno-wysokościowej</w:t>
      </w:r>
      <w:r w:rsidRPr="00C707E3">
        <w:rPr>
          <w:rFonts w:cs="Open Sans"/>
          <w:noProof/>
          <w:color w:val="auto"/>
          <w:szCs w:val="20"/>
        </w:rPr>
        <w:t xml:space="preserve"> w skali 1:500 ;</w:t>
      </w:r>
    </w:p>
    <w:p w14:paraId="40643FC8" w14:textId="0DEE0210" w:rsidR="00861F94" w:rsidRPr="00C707E3" w:rsidRDefault="00861F94" w:rsidP="00AA6132">
      <w:pPr>
        <w:widowControl/>
        <w:numPr>
          <w:ilvl w:val="0"/>
          <w:numId w:val="16"/>
        </w:numPr>
        <w:tabs>
          <w:tab w:val="left" w:pos="0"/>
        </w:tabs>
        <w:rPr>
          <w:rFonts w:cs="Open Sans"/>
          <w:color w:val="auto"/>
          <w:szCs w:val="20"/>
        </w:rPr>
      </w:pPr>
      <w:r w:rsidRPr="00C707E3">
        <w:rPr>
          <w:rFonts w:cs="Open Sans"/>
          <w:color w:val="auto"/>
          <w:szCs w:val="20"/>
        </w:rPr>
        <w:t>Inwentaryzacji terenu</w:t>
      </w:r>
      <w:r w:rsidR="00876552" w:rsidRPr="00C707E3">
        <w:rPr>
          <w:rFonts w:cs="Open Sans"/>
          <w:color w:val="auto"/>
          <w:szCs w:val="20"/>
        </w:rPr>
        <w:t>, zieleni</w:t>
      </w:r>
      <w:r w:rsidRPr="00C707E3">
        <w:rPr>
          <w:rFonts w:cs="Open Sans"/>
          <w:color w:val="auto"/>
          <w:szCs w:val="20"/>
        </w:rPr>
        <w:t xml:space="preserve"> i obiektów;</w:t>
      </w:r>
    </w:p>
    <w:p w14:paraId="40643FC9" w14:textId="77777777" w:rsidR="00861F94" w:rsidRPr="00C707E3" w:rsidRDefault="00861F94" w:rsidP="00AA6132">
      <w:pPr>
        <w:widowControl/>
        <w:numPr>
          <w:ilvl w:val="0"/>
          <w:numId w:val="16"/>
        </w:numPr>
        <w:tabs>
          <w:tab w:val="left" w:pos="0"/>
        </w:tabs>
        <w:rPr>
          <w:rFonts w:cs="Open Sans"/>
          <w:color w:val="auto"/>
          <w:szCs w:val="20"/>
        </w:rPr>
      </w:pPr>
      <w:r w:rsidRPr="00C707E3">
        <w:rPr>
          <w:rFonts w:eastAsia="Arial" w:cs="Open Sans"/>
          <w:color w:val="auto"/>
          <w:szCs w:val="20"/>
        </w:rPr>
        <w:t xml:space="preserve">Projektu </w:t>
      </w:r>
      <w:r w:rsidR="000970AA" w:rsidRPr="00C707E3">
        <w:rPr>
          <w:rFonts w:eastAsia="Arial" w:cs="Open Sans"/>
          <w:color w:val="auto"/>
          <w:szCs w:val="20"/>
        </w:rPr>
        <w:t>architektoniczno-</w:t>
      </w:r>
      <w:r w:rsidRPr="00C707E3">
        <w:rPr>
          <w:rFonts w:eastAsia="Arial" w:cs="Open Sans"/>
          <w:color w:val="auto"/>
          <w:szCs w:val="20"/>
        </w:rPr>
        <w:t>budowlanego z planem zagospodarowani</w:t>
      </w:r>
      <w:r w:rsidR="00245C7E" w:rsidRPr="00C707E3">
        <w:rPr>
          <w:rFonts w:eastAsia="Arial" w:cs="Open Sans"/>
          <w:color w:val="auto"/>
          <w:szCs w:val="20"/>
        </w:rPr>
        <w:t>a</w:t>
      </w:r>
      <w:r w:rsidRPr="00C707E3">
        <w:rPr>
          <w:rFonts w:eastAsia="Arial" w:cs="Open Sans"/>
          <w:color w:val="auto"/>
          <w:szCs w:val="20"/>
        </w:rPr>
        <w:t xml:space="preserve"> terenu</w:t>
      </w:r>
      <w:r w:rsidR="002D2E0A" w:rsidRPr="00C707E3">
        <w:rPr>
          <w:rFonts w:eastAsia="Arial" w:cs="Open Sans"/>
          <w:color w:val="auto"/>
          <w:szCs w:val="20"/>
        </w:rPr>
        <w:t xml:space="preserve"> wraz z</w:t>
      </w:r>
      <w:r w:rsidR="002D2E0A" w:rsidRPr="00C707E3">
        <w:rPr>
          <w:rFonts w:eastAsia="TimesNewRomanPSMT" w:cs="Open Sans"/>
          <w:color w:val="auto"/>
          <w:szCs w:val="20"/>
        </w:rPr>
        <w:t xml:space="preserve"> niezbędnymi uzgodnieniami</w:t>
      </w:r>
      <w:r w:rsidRPr="00C707E3">
        <w:rPr>
          <w:rFonts w:cs="Open Sans"/>
          <w:color w:val="auto"/>
          <w:szCs w:val="20"/>
        </w:rPr>
        <w:t>;</w:t>
      </w:r>
    </w:p>
    <w:p w14:paraId="40643FCA" w14:textId="46900FC4" w:rsidR="00861F94" w:rsidRPr="00C707E3" w:rsidRDefault="00861F94" w:rsidP="00AA6132">
      <w:pPr>
        <w:widowControl/>
        <w:numPr>
          <w:ilvl w:val="0"/>
          <w:numId w:val="16"/>
        </w:numPr>
        <w:autoSpaceDE w:val="0"/>
        <w:autoSpaceDN w:val="0"/>
        <w:adjustRightInd w:val="0"/>
        <w:contextualSpacing/>
        <w:rPr>
          <w:rFonts w:eastAsia="TimesNewRomanPSMT" w:cs="Open Sans"/>
          <w:color w:val="auto"/>
          <w:szCs w:val="20"/>
        </w:rPr>
      </w:pPr>
      <w:r w:rsidRPr="00C707E3">
        <w:rPr>
          <w:rFonts w:eastAsia="TimesNewRomanPSMT" w:cs="Open Sans"/>
          <w:color w:val="auto"/>
          <w:szCs w:val="20"/>
        </w:rPr>
        <w:t xml:space="preserve">Projektu </w:t>
      </w:r>
      <w:r w:rsidR="000970AA" w:rsidRPr="00C707E3">
        <w:rPr>
          <w:rFonts w:eastAsia="TimesNewRomanPSMT" w:cs="Open Sans"/>
          <w:color w:val="auto"/>
          <w:szCs w:val="20"/>
        </w:rPr>
        <w:t xml:space="preserve">technicznego </w:t>
      </w:r>
      <w:r w:rsidRPr="00C707E3">
        <w:rPr>
          <w:rFonts w:eastAsia="TimesNewRomanPSMT" w:cs="Open Sans"/>
          <w:color w:val="auto"/>
          <w:szCs w:val="20"/>
        </w:rPr>
        <w:t>z planem zagospodarowani</w:t>
      </w:r>
      <w:r w:rsidR="00E56E0D" w:rsidRPr="00C707E3">
        <w:rPr>
          <w:rFonts w:eastAsia="TimesNewRomanPSMT" w:cs="Open Sans"/>
          <w:color w:val="auto"/>
          <w:szCs w:val="20"/>
        </w:rPr>
        <w:t>a</w:t>
      </w:r>
      <w:r w:rsidRPr="00C707E3">
        <w:rPr>
          <w:rFonts w:eastAsia="TimesNewRomanPSMT" w:cs="Open Sans"/>
          <w:color w:val="auto"/>
          <w:szCs w:val="20"/>
        </w:rPr>
        <w:t xml:space="preserve"> terenu</w:t>
      </w:r>
      <w:r w:rsidR="002D2E0A" w:rsidRPr="00C707E3">
        <w:rPr>
          <w:rFonts w:eastAsia="TimesNewRomanPSMT" w:cs="Open Sans"/>
          <w:color w:val="auto"/>
          <w:szCs w:val="20"/>
        </w:rPr>
        <w:t xml:space="preserve"> wraz z niezbędnymi uzgodnieniami</w:t>
      </w:r>
      <w:r w:rsidRPr="00C707E3">
        <w:rPr>
          <w:rFonts w:eastAsia="TimesNewRomanPSMT" w:cs="Open Sans"/>
          <w:color w:val="auto"/>
          <w:szCs w:val="20"/>
        </w:rPr>
        <w:t xml:space="preserve">; </w:t>
      </w:r>
    </w:p>
    <w:p w14:paraId="40643FCB" w14:textId="77777777" w:rsidR="00861F94" w:rsidRPr="00C707E3" w:rsidRDefault="00861F94" w:rsidP="00AA6132">
      <w:pPr>
        <w:widowControl/>
        <w:numPr>
          <w:ilvl w:val="0"/>
          <w:numId w:val="16"/>
        </w:numPr>
        <w:rPr>
          <w:rFonts w:cs="Open Sans"/>
          <w:color w:val="auto"/>
          <w:szCs w:val="20"/>
        </w:rPr>
      </w:pPr>
      <w:r w:rsidRPr="00C707E3">
        <w:rPr>
          <w:rFonts w:cs="Open Sans"/>
          <w:color w:val="auto"/>
          <w:szCs w:val="20"/>
        </w:rPr>
        <w:t>Specyfikacji technicznych wykonania i odbioru robót;</w:t>
      </w:r>
    </w:p>
    <w:p w14:paraId="40643FCC" w14:textId="77777777" w:rsidR="00861F94" w:rsidRPr="00C707E3" w:rsidRDefault="00861F94" w:rsidP="00AA6132">
      <w:pPr>
        <w:widowControl/>
        <w:numPr>
          <w:ilvl w:val="0"/>
          <w:numId w:val="16"/>
        </w:numPr>
        <w:rPr>
          <w:rFonts w:cs="Open Sans"/>
          <w:color w:val="auto"/>
          <w:szCs w:val="20"/>
        </w:rPr>
      </w:pPr>
      <w:r w:rsidRPr="00C707E3">
        <w:rPr>
          <w:rFonts w:cs="Open Sans"/>
          <w:color w:val="auto"/>
          <w:szCs w:val="20"/>
        </w:rPr>
        <w:t>Przedmiarów robót,</w:t>
      </w:r>
    </w:p>
    <w:p w14:paraId="40643FCD" w14:textId="77777777" w:rsidR="00861F94" w:rsidRPr="00C707E3" w:rsidRDefault="00861F94" w:rsidP="00AA6132">
      <w:pPr>
        <w:widowControl/>
        <w:numPr>
          <w:ilvl w:val="0"/>
          <w:numId w:val="16"/>
        </w:numPr>
        <w:rPr>
          <w:rFonts w:cs="Open Sans"/>
          <w:color w:val="auto"/>
          <w:szCs w:val="20"/>
        </w:rPr>
      </w:pPr>
      <w:r w:rsidRPr="00C707E3">
        <w:rPr>
          <w:rFonts w:cs="Open Sans"/>
          <w:color w:val="auto"/>
          <w:szCs w:val="20"/>
        </w:rPr>
        <w:t xml:space="preserve">Dokonanie zgłoszenia robót w </w:t>
      </w:r>
      <w:proofErr w:type="spellStart"/>
      <w:r w:rsidRPr="00C707E3">
        <w:rPr>
          <w:rFonts w:cs="Open Sans"/>
          <w:color w:val="auto"/>
          <w:szCs w:val="20"/>
        </w:rPr>
        <w:t>WUiA</w:t>
      </w:r>
      <w:proofErr w:type="spellEnd"/>
      <w:r w:rsidRPr="00C707E3">
        <w:rPr>
          <w:rFonts w:cs="Open Sans"/>
          <w:color w:val="auto"/>
          <w:szCs w:val="20"/>
        </w:rPr>
        <w:t xml:space="preserve"> UM.</w:t>
      </w:r>
    </w:p>
    <w:p w14:paraId="40643FCE" w14:textId="77777777" w:rsidR="009133A6" w:rsidRPr="00C707E3" w:rsidRDefault="009133A6" w:rsidP="00397E76">
      <w:pPr>
        <w:pStyle w:val="Nagwek2"/>
        <w:numPr>
          <w:ilvl w:val="0"/>
          <w:numId w:val="0"/>
        </w:numPr>
        <w:ind w:left="567"/>
        <w:rPr>
          <w:rStyle w:val="Bodytext"/>
          <w:rFonts w:ascii="Open Sans" w:hAnsi="Open Sans" w:cs="Open Sans"/>
          <w:b/>
          <w:color w:val="auto"/>
          <w:sz w:val="20"/>
          <w:szCs w:val="20"/>
        </w:rPr>
      </w:pPr>
      <w:r w:rsidRPr="00C707E3">
        <w:rPr>
          <w:rStyle w:val="NagowekporedniZnak"/>
          <w:color w:val="auto"/>
          <w:shd w:val="clear" w:color="auto" w:fill="auto"/>
        </w:rPr>
        <w:t>Dokumentację należy opracować na aktualnej mapie sytuacyjno-wysokościowej w skali 1:500</w:t>
      </w:r>
      <w:r w:rsidR="006F1167" w:rsidRPr="00C707E3">
        <w:rPr>
          <w:rStyle w:val="NagowekporedniZnak"/>
          <w:color w:val="auto"/>
          <w:shd w:val="clear" w:color="auto" w:fill="auto"/>
        </w:rPr>
        <w:t xml:space="preserve"> </w:t>
      </w:r>
      <w:r w:rsidR="009C5A6C" w:rsidRPr="00C707E3">
        <w:rPr>
          <w:rStyle w:val="NagowekporedniZnak"/>
          <w:color w:val="auto"/>
          <w:shd w:val="clear" w:color="auto" w:fill="auto"/>
        </w:rPr>
        <w:t xml:space="preserve">(jeżeli  okaże się to niezbędne do prawidłowego zgłoszenia </w:t>
      </w:r>
      <w:r w:rsidR="00B7547E" w:rsidRPr="00C707E3">
        <w:rPr>
          <w:rStyle w:val="NagowekporedniZnak"/>
          <w:color w:val="auto"/>
          <w:shd w:val="clear" w:color="auto" w:fill="auto"/>
        </w:rPr>
        <w:t xml:space="preserve">robót w WUIA UM  powinna to być mapa </w:t>
      </w:r>
      <w:r w:rsidR="002901F3" w:rsidRPr="00C707E3">
        <w:rPr>
          <w:rStyle w:val="NagowekporedniZnak"/>
          <w:color w:val="auto"/>
          <w:shd w:val="clear" w:color="auto" w:fill="auto"/>
        </w:rPr>
        <w:t>do celów projektowych</w:t>
      </w:r>
      <w:r w:rsidR="00BE0AC2" w:rsidRPr="00C707E3">
        <w:rPr>
          <w:rStyle w:val="NagowekporedniZnak"/>
          <w:color w:val="auto"/>
          <w:shd w:val="clear" w:color="auto" w:fill="auto"/>
        </w:rPr>
        <w:t>)</w:t>
      </w:r>
      <w:r w:rsidR="002901F3" w:rsidRPr="00C707E3">
        <w:rPr>
          <w:rStyle w:val="NagowekporedniZnak"/>
          <w:color w:val="auto"/>
          <w:shd w:val="clear" w:color="auto" w:fill="auto"/>
        </w:rPr>
        <w:t xml:space="preserve">. </w:t>
      </w:r>
    </w:p>
    <w:p w14:paraId="40643FCF" w14:textId="77777777" w:rsidR="009133A6" w:rsidRPr="00C707E3" w:rsidRDefault="009133A6" w:rsidP="00397E76">
      <w:pPr>
        <w:pStyle w:val="Nagwek2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707E3">
        <w:rPr>
          <w:rStyle w:val="Nagwek3Znak"/>
          <w:color w:val="auto"/>
        </w:rPr>
        <w:t>Dokumentacja określająca przedmiot zamówienia winna odpowiadać przepisom i polskim normom celem realizacji przedmiotu zamówienia w pełnym zakresie oraz w sposób nadający się do eksploatacji i bez wad. Brak wyszczególnienia w niniejszych wymaganiach jakiegokolwiek z obowiązujących aktów prawnych nie zwalnia Wykonawcy od ich stosowania.</w:t>
      </w:r>
      <w:r w:rsidR="00B6583D" w:rsidRPr="00C707E3">
        <w:rPr>
          <w:rStyle w:val="Nagwek3Znak"/>
          <w:color w:val="auto"/>
        </w:rPr>
        <w:t xml:space="preserve"> </w:t>
      </w:r>
      <w:r w:rsidR="00B45525" w:rsidRPr="00C707E3">
        <w:rPr>
          <w:rStyle w:val="Nagwek3Znak"/>
          <w:color w:val="auto"/>
        </w:rPr>
        <w:t xml:space="preserve"> </w:t>
      </w:r>
      <w:r w:rsidR="00A94C76" w:rsidRPr="00C707E3">
        <w:rPr>
          <w:rStyle w:val="Nagwek3Znak"/>
          <w:color w:val="auto"/>
        </w:rPr>
        <w:t>Dokumentacja p</w:t>
      </w:r>
      <w:r w:rsidR="00B45525" w:rsidRPr="00C707E3">
        <w:rPr>
          <w:rStyle w:val="Nagwek3Znak"/>
          <w:color w:val="auto"/>
        </w:rPr>
        <w:t xml:space="preserve">owinna </w:t>
      </w:r>
      <w:r w:rsidR="003336F4" w:rsidRPr="00C707E3">
        <w:rPr>
          <w:rStyle w:val="Nagwek3Znak"/>
          <w:color w:val="auto"/>
        </w:rPr>
        <w:t xml:space="preserve">umożliwiać dokonanie  prawidłowego zgłoszenia  robót.  </w:t>
      </w:r>
      <w:r w:rsidR="00B45525" w:rsidRPr="00C707E3">
        <w:rPr>
          <w:rStyle w:val="Nagwek3Znak"/>
          <w:color w:val="auto"/>
        </w:rPr>
        <w:t xml:space="preserve">  </w:t>
      </w:r>
    </w:p>
    <w:p w14:paraId="40643FD0" w14:textId="77777777" w:rsidR="007C011A" w:rsidRPr="00C707E3" w:rsidRDefault="00FA292F" w:rsidP="00397E76">
      <w:pPr>
        <w:pStyle w:val="Nagwek2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D</w:t>
      </w:r>
      <w:r w:rsidR="007C011A"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okumentacja powinna być uzgodniona z:</w:t>
      </w:r>
    </w:p>
    <w:p w14:paraId="40643FD1" w14:textId="77777777" w:rsidR="007C011A" w:rsidRPr="00C707E3" w:rsidRDefault="007C011A" w:rsidP="00AA6132">
      <w:pPr>
        <w:pStyle w:val="Nagowekporedni"/>
        <w:numPr>
          <w:ilvl w:val="0"/>
          <w:numId w:val="9"/>
        </w:numPr>
        <w:spacing w:before="0"/>
        <w:ind w:left="714" w:hanging="357"/>
        <w:rPr>
          <w:color w:val="auto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Zamawiającym,</w:t>
      </w:r>
    </w:p>
    <w:p w14:paraId="40643FD2" w14:textId="77777777" w:rsidR="007C011A" w:rsidRPr="00C707E3" w:rsidRDefault="007C011A" w:rsidP="00AA6132">
      <w:pPr>
        <w:pStyle w:val="Nagowekporedni"/>
        <w:numPr>
          <w:ilvl w:val="0"/>
          <w:numId w:val="9"/>
        </w:numPr>
        <w:spacing w:before="0"/>
        <w:ind w:left="714" w:hanging="357"/>
        <w:rPr>
          <w:color w:val="auto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Radą Dzielnicy, </w:t>
      </w:r>
    </w:p>
    <w:p w14:paraId="40643FD3" w14:textId="77777777" w:rsidR="007C011A" w:rsidRPr="00C707E3" w:rsidRDefault="007C011A" w:rsidP="00AA6132">
      <w:pPr>
        <w:pStyle w:val="Nagowekporedni"/>
        <w:numPr>
          <w:ilvl w:val="0"/>
          <w:numId w:val="9"/>
        </w:numPr>
        <w:spacing w:before="0"/>
        <w:ind w:left="714" w:hanging="357"/>
        <w:rPr>
          <w:color w:val="auto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GZDiZ,</w:t>
      </w:r>
    </w:p>
    <w:p w14:paraId="40643FD4" w14:textId="77777777" w:rsidR="007C011A" w:rsidRPr="00C707E3" w:rsidRDefault="007C011A" w:rsidP="00AA6132">
      <w:pPr>
        <w:pStyle w:val="Nagowekporedni"/>
        <w:numPr>
          <w:ilvl w:val="0"/>
          <w:numId w:val="9"/>
        </w:numPr>
        <w:spacing w:before="0"/>
        <w:ind w:left="714" w:hanging="357"/>
        <w:rPr>
          <w:color w:val="auto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Gestorami sieci i urządzeń podziemnych, jeżeli taka konieczność wystąpi w trakcie prowadzenia prac projektowych, w tym również w zakresie kolizji tych urządzeń z projektowanymi obiektami jeżeli wystąpią,</w:t>
      </w:r>
    </w:p>
    <w:p w14:paraId="40643FD5" w14:textId="77777777" w:rsidR="007C011A" w:rsidRPr="00C707E3" w:rsidRDefault="007C011A" w:rsidP="00AA6132">
      <w:pPr>
        <w:pStyle w:val="Nagowekporedni"/>
        <w:numPr>
          <w:ilvl w:val="0"/>
          <w:numId w:val="9"/>
        </w:numPr>
        <w:spacing w:before="0"/>
        <w:ind w:left="714" w:hanging="357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Instytucjami i Organami, z którymi konieczność dokonania uzgodnień wyłoni się w trakcie prac projektowych;</w:t>
      </w:r>
    </w:p>
    <w:p w14:paraId="40643FD6" w14:textId="77777777" w:rsidR="007C011A" w:rsidRPr="00C707E3" w:rsidRDefault="007C011A" w:rsidP="007C011A">
      <w:pPr>
        <w:pStyle w:val="Nagowekporedni"/>
        <w:rPr>
          <w:color w:val="auto"/>
        </w:rPr>
      </w:pPr>
      <w:r w:rsidRPr="00C707E3">
        <w:rPr>
          <w:rStyle w:val="heading20"/>
          <w:rFonts w:ascii="Open Sans" w:hAnsi="Open Sans" w:cs="Open Sans"/>
          <w:b/>
          <w:bCs w:val="0"/>
          <w:color w:val="auto"/>
          <w:sz w:val="20"/>
          <w:szCs w:val="20"/>
        </w:rPr>
        <w:t>Uzgodnienia winny być zawarte odpowiednio w projekcie budowlanym i projekcie wykonawczym.</w:t>
      </w:r>
    </w:p>
    <w:p w14:paraId="40643FD7" w14:textId="77777777" w:rsidR="009133A6" w:rsidRPr="00C707E3" w:rsidRDefault="009133A6" w:rsidP="00397E76">
      <w:pPr>
        <w:pStyle w:val="Nagwek2"/>
        <w:rPr>
          <w:rStyle w:val="Nagwek3Znak"/>
          <w:color w:val="auto"/>
        </w:rPr>
      </w:pPr>
      <w:r w:rsidRPr="00C707E3">
        <w:rPr>
          <w:rStyle w:val="Nagwek3Znak"/>
          <w:color w:val="auto"/>
        </w:rPr>
        <w:t>W zakres przedmiotu zamówienia wchodzi również dokonanie przez Wykonawcę wszelkich poprawek, uzupełnień, modyfikacji w dokumentacji, których wykonanie będzie wymagane dla uzyskania pozytywnej oceny i przyjęcia dokumentacji przez instytucje dokonujące oceny</w:t>
      </w:r>
      <w:r w:rsidR="00614998" w:rsidRPr="00C707E3">
        <w:rPr>
          <w:rStyle w:val="Nagwek3Znak"/>
          <w:color w:val="auto"/>
        </w:rPr>
        <w:t xml:space="preserve"> </w:t>
      </w:r>
      <w:r w:rsidRPr="00C707E3">
        <w:rPr>
          <w:rStyle w:val="Nagwek3Znak"/>
          <w:color w:val="auto"/>
        </w:rPr>
        <w:t>i kwalifikacji, także w przypadku, gdy konieczność wprowadzenia takich</w:t>
      </w:r>
      <w:r w:rsidRPr="00C707E3">
        <w:rPr>
          <w:rStyle w:val="Nagwek3Znak"/>
          <w:rFonts w:eastAsia="Arial"/>
          <w:color w:val="auto"/>
        </w:rPr>
        <w:t xml:space="preserve"> poprawek, uzupełnień i modyfikacji wystąpi po przyjęciu przez Zamawiającego przedmiotu zamówienia i zapłacie za jego wykonanie oraz zapewnienie świadczenia usług nadzoru autorskiego na etapie realizacji robót.</w:t>
      </w:r>
    </w:p>
    <w:p w14:paraId="40643FD8" w14:textId="77777777" w:rsidR="009133A6" w:rsidRPr="00C707E3" w:rsidRDefault="009133A6" w:rsidP="00397E76">
      <w:pPr>
        <w:pStyle w:val="Nagwek2"/>
        <w:rPr>
          <w:color w:val="auto"/>
        </w:rPr>
      </w:pPr>
      <w:r w:rsidRPr="00C707E3">
        <w:rPr>
          <w:color w:val="auto"/>
        </w:rPr>
        <w:lastRenderedPageBreak/>
        <w:t>Wykonawca prac projektowych w wynagrodzeniu za dokumentację projektową powinien uwzględnić koszty:</w:t>
      </w:r>
    </w:p>
    <w:p w14:paraId="40643FD9" w14:textId="77777777" w:rsidR="009133A6" w:rsidRPr="00C707E3" w:rsidRDefault="009133A6" w:rsidP="00AA6132">
      <w:pPr>
        <w:pStyle w:val="Nagowekporedni"/>
        <w:numPr>
          <w:ilvl w:val="0"/>
          <w:numId w:val="8"/>
        </w:numPr>
        <w:spacing w:before="0"/>
        <w:ind w:left="714" w:hanging="357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wykonania mapy sytuacyjno-wysokościowej w skali 1:500,</w:t>
      </w:r>
    </w:p>
    <w:p w14:paraId="40643FDA" w14:textId="77777777" w:rsidR="009133A6" w:rsidRPr="00C707E3" w:rsidRDefault="009133A6" w:rsidP="00AA6132">
      <w:pPr>
        <w:pStyle w:val="Nagowekporedni"/>
        <w:numPr>
          <w:ilvl w:val="0"/>
          <w:numId w:val="8"/>
        </w:numPr>
        <w:spacing w:before="0"/>
        <w:ind w:left="714" w:hanging="357"/>
        <w:rPr>
          <w:color w:val="auto"/>
        </w:rPr>
      </w:pPr>
      <w:r w:rsidRPr="00C707E3">
        <w:rPr>
          <w:color w:val="auto"/>
        </w:rPr>
        <w:t>inwentaryzacji terenu i zieleni,</w:t>
      </w:r>
    </w:p>
    <w:p w14:paraId="40643FDB" w14:textId="4A59CAB3" w:rsidR="009133A6" w:rsidRDefault="009133A6" w:rsidP="00AA6132">
      <w:pPr>
        <w:pStyle w:val="Nagowekporedni"/>
        <w:numPr>
          <w:ilvl w:val="0"/>
          <w:numId w:val="8"/>
        </w:numPr>
        <w:spacing w:before="0"/>
        <w:ind w:left="714" w:hanging="357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uzyskani</w:t>
      </w:r>
      <w:r w:rsidR="00A95282"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a</w:t>
      </w: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wszystkich materiałów i danych wyjściowych do projektowania niezbędnych dla prawidłowego wykonania przedmiotu zamówienia</w:t>
      </w:r>
      <w:r w:rsidR="00806EB8"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,  w tym dokonania zgłoszenia </w:t>
      </w:r>
      <w:r w:rsidR="003B7875"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robót</w:t>
      </w: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2FF3457A" w14:textId="77777777" w:rsidR="00F1463B" w:rsidRPr="00C707E3" w:rsidRDefault="00F1463B" w:rsidP="0085665A">
      <w:pPr>
        <w:rPr>
          <w:rFonts w:eastAsia="Arial"/>
          <w:color w:val="auto"/>
          <w:szCs w:val="20"/>
        </w:rPr>
      </w:pPr>
    </w:p>
    <w:p w14:paraId="40643FDE" w14:textId="77777777" w:rsidR="00AB7A78" w:rsidRPr="00C707E3" w:rsidRDefault="00C16696" w:rsidP="00397E76">
      <w:pPr>
        <w:pStyle w:val="Nagwek2"/>
        <w:rPr>
          <w:rStyle w:val="heading20"/>
          <w:rFonts w:ascii="Open Sans" w:hAnsi="Open Sans" w:cs="Open Sans"/>
          <w:b/>
          <w:bCs w:val="0"/>
          <w:color w:val="auto"/>
          <w:sz w:val="20"/>
          <w:szCs w:val="20"/>
        </w:rPr>
      </w:pPr>
      <w:r w:rsidRPr="00C707E3">
        <w:rPr>
          <w:rStyle w:val="heading20"/>
          <w:rFonts w:ascii="Open Sans" w:hAnsi="Open Sans" w:cs="Open Sans"/>
          <w:bCs w:val="0"/>
          <w:color w:val="auto"/>
          <w:sz w:val="20"/>
          <w:szCs w:val="20"/>
        </w:rPr>
        <w:t xml:space="preserve"> </w:t>
      </w:r>
      <w:r w:rsidR="00AB7A78" w:rsidRPr="00C707E3">
        <w:rPr>
          <w:rStyle w:val="heading20"/>
          <w:rFonts w:ascii="Open Sans" w:hAnsi="Open Sans" w:cs="Open Sans"/>
          <w:bCs w:val="0"/>
          <w:color w:val="auto"/>
          <w:sz w:val="20"/>
          <w:szCs w:val="20"/>
        </w:rPr>
        <w:t>Nakład.</w:t>
      </w:r>
    </w:p>
    <w:p w14:paraId="40643FDF" w14:textId="77777777" w:rsidR="00AB7A78" w:rsidRPr="00C707E3" w:rsidRDefault="00AB7A78" w:rsidP="00AB7A78">
      <w:pPr>
        <w:pStyle w:val="Tekstpodstawowy20"/>
        <w:spacing w:after="0" w:line="240" w:lineRule="auto"/>
        <w:ind w:left="284"/>
        <w:rPr>
          <w:rFonts w:cs="Open Sans"/>
          <w:iCs/>
          <w:color w:val="auto"/>
          <w:szCs w:val="20"/>
        </w:rPr>
      </w:pPr>
      <w:r w:rsidRPr="00C707E3">
        <w:rPr>
          <w:rFonts w:cs="Open Sans"/>
          <w:b/>
          <w:bCs/>
          <w:iCs/>
          <w:color w:val="auto"/>
          <w:szCs w:val="20"/>
        </w:rPr>
        <w:t xml:space="preserve">  </w:t>
      </w:r>
      <w:r w:rsidRPr="00C707E3">
        <w:rPr>
          <w:rFonts w:cs="Open Sans"/>
          <w:iCs/>
          <w:color w:val="auto"/>
          <w:szCs w:val="20"/>
        </w:rPr>
        <w:t>Opracowania projektowe należy przekazać Zamawiającemu, w nakładzie jak niżej:</w:t>
      </w:r>
    </w:p>
    <w:p w14:paraId="616D92BF" w14:textId="77777777" w:rsidR="00C707E3" w:rsidRPr="00C707E3" w:rsidRDefault="00C707E3" w:rsidP="00AA6132">
      <w:pPr>
        <w:pStyle w:val="Tekstpodstawowy20"/>
        <w:widowControl/>
        <w:numPr>
          <w:ilvl w:val="0"/>
          <w:numId w:val="17"/>
        </w:numPr>
        <w:spacing w:after="0" w:line="240" w:lineRule="auto"/>
        <w:ind w:left="567" w:firstLine="0"/>
        <w:rPr>
          <w:rFonts w:cs="Open Sans"/>
          <w:iCs/>
          <w:color w:val="auto"/>
          <w:szCs w:val="20"/>
        </w:rPr>
      </w:pPr>
      <w:r w:rsidRPr="00C707E3">
        <w:rPr>
          <w:rFonts w:cs="Open Sans"/>
          <w:iCs/>
          <w:color w:val="auto"/>
          <w:szCs w:val="20"/>
        </w:rPr>
        <w:t>2 egz. projektu zagospodarowania terenu,</w:t>
      </w:r>
    </w:p>
    <w:p w14:paraId="43A38D6B" w14:textId="77777777" w:rsidR="00C707E3" w:rsidRPr="00C707E3" w:rsidRDefault="00C707E3" w:rsidP="00AA6132">
      <w:pPr>
        <w:pStyle w:val="Tekstpodstawowy20"/>
        <w:widowControl/>
        <w:numPr>
          <w:ilvl w:val="0"/>
          <w:numId w:val="17"/>
        </w:numPr>
        <w:spacing w:after="0" w:line="240" w:lineRule="auto"/>
        <w:ind w:left="567" w:firstLine="0"/>
        <w:rPr>
          <w:rFonts w:cs="Open Sans"/>
          <w:iCs/>
          <w:color w:val="auto"/>
          <w:szCs w:val="20"/>
        </w:rPr>
      </w:pPr>
      <w:r w:rsidRPr="00C707E3">
        <w:rPr>
          <w:rFonts w:cs="Open Sans"/>
          <w:iCs/>
          <w:color w:val="auto"/>
          <w:szCs w:val="20"/>
        </w:rPr>
        <w:t>2 egz. projektu architektoniczno-budowlanego (w szczegółowości projektu wykonawczego),</w:t>
      </w:r>
    </w:p>
    <w:p w14:paraId="74750827" w14:textId="77777777" w:rsidR="00C707E3" w:rsidRPr="00C707E3" w:rsidRDefault="00C707E3" w:rsidP="00AA6132">
      <w:pPr>
        <w:pStyle w:val="Tekstpodstawowy20"/>
        <w:widowControl/>
        <w:numPr>
          <w:ilvl w:val="0"/>
          <w:numId w:val="17"/>
        </w:numPr>
        <w:spacing w:after="0" w:line="240" w:lineRule="auto"/>
        <w:ind w:left="567" w:firstLine="0"/>
        <w:rPr>
          <w:rFonts w:cs="Open Sans"/>
          <w:iCs/>
          <w:color w:val="auto"/>
          <w:szCs w:val="20"/>
        </w:rPr>
      </w:pPr>
      <w:r w:rsidRPr="00C707E3">
        <w:rPr>
          <w:rFonts w:cs="Open Sans"/>
          <w:iCs/>
          <w:color w:val="auto"/>
          <w:szCs w:val="20"/>
        </w:rPr>
        <w:t>4 egz. projektu technicznego (w szczegółowości projektu wykonawczego),</w:t>
      </w:r>
    </w:p>
    <w:p w14:paraId="48C6A88B" w14:textId="77777777" w:rsidR="00C707E3" w:rsidRPr="00C707E3" w:rsidRDefault="00C707E3" w:rsidP="00AA6132">
      <w:pPr>
        <w:pStyle w:val="Tekstpodstawowy20"/>
        <w:widowControl/>
        <w:numPr>
          <w:ilvl w:val="0"/>
          <w:numId w:val="17"/>
        </w:numPr>
        <w:spacing w:after="0" w:line="240" w:lineRule="auto"/>
        <w:ind w:left="567" w:firstLine="0"/>
        <w:rPr>
          <w:rFonts w:cs="Open Sans"/>
          <w:iCs/>
          <w:color w:val="auto"/>
          <w:szCs w:val="20"/>
        </w:rPr>
      </w:pPr>
      <w:r w:rsidRPr="00C707E3">
        <w:rPr>
          <w:rFonts w:cs="Open Sans"/>
          <w:iCs/>
          <w:color w:val="auto"/>
          <w:szCs w:val="20"/>
        </w:rPr>
        <w:t>4 egz. specyfikacji technicznej wykonania i odbioru robót,</w:t>
      </w:r>
    </w:p>
    <w:p w14:paraId="083CB763" w14:textId="77777777" w:rsidR="00C707E3" w:rsidRPr="00C707E3" w:rsidRDefault="00C707E3" w:rsidP="00AA6132">
      <w:pPr>
        <w:pStyle w:val="Tekstpodstawowy20"/>
        <w:widowControl/>
        <w:numPr>
          <w:ilvl w:val="0"/>
          <w:numId w:val="17"/>
        </w:numPr>
        <w:spacing w:after="0" w:line="240" w:lineRule="auto"/>
        <w:ind w:left="567" w:firstLine="0"/>
        <w:rPr>
          <w:rFonts w:cs="Open Sans"/>
          <w:iCs/>
          <w:color w:val="auto"/>
          <w:szCs w:val="20"/>
        </w:rPr>
      </w:pPr>
      <w:r w:rsidRPr="00C707E3">
        <w:rPr>
          <w:rFonts w:cs="Open Sans"/>
          <w:iCs/>
          <w:color w:val="auto"/>
          <w:szCs w:val="20"/>
        </w:rPr>
        <w:t>4 egz. przedmiarów robót w układzie branżowym,</w:t>
      </w:r>
    </w:p>
    <w:p w14:paraId="40643FE4" w14:textId="77777777" w:rsidR="00AB7A78" w:rsidRPr="00C707E3" w:rsidRDefault="00AB7A78" w:rsidP="00AB7A78">
      <w:pPr>
        <w:pStyle w:val="Nagwek"/>
        <w:ind w:left="360"/>
        <w:rPr>
          <w:rFonts w:cs="Open Sans"/>
          <w:b/>
          <w:color w:val="auto"/>
          <w:sz w:val="16"/>
          <w:szCs w:val="16"/>
        </w:rPr>
      </w:pPr>
    </w:p>
    <w:p w14:paraId="40643FE5" w14:textId="77777777" w:rsidR="00AB7A78" w:rsidRPr="00C707E3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oraz dla każdego elementu opracowania odpowiadające im pliki w wersji elektronicznej na płytach CD/DVD w ilości po 2 egz. dla każdego, w tym w wersji zamkniętej dla edycji (PDF)  i  w wersji edytowalnej:</w:t>
      </w:r>
    </w:p>
    <w:p w14:paraId="40643FE6" w14:textId="77777777" w:rsidR="00AB7A78" w:rsidRPr="00C707E3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pliki tekstowe z rozszerzeniem: .</w:t>
      </w:r>
      <w:proofErr w:type="spellStart"/>
      <w:r w:rsidRPr="00C707E3">
        <w:rPr>
          <w:rFonts w:cs="Open Sans"/>
          <w:bCs/>
          <w:color w:val="auto"/>
          <w:szCs w:val="20"/>
        </w:rPr>
        <w:t>doc</w:t>
      </w:r>
      <w:proofErr w:type="spellEnd"/>
      <w:r w:rsidRPr="00C707E3">
        <w:rPr>
          <w:rFonts w:cs="Open Sans"/>
          <w:bCs/>
          <w:color w:val="auto"/>
          <w:szCs w:val="20"/>
        </w:rPr>
        <w:t>, .rtf</w:t>
      </w:r>
    </w:p>
    <w:p w14:paraId="40643FE7" w14:textId="77777777" w:rsidR="00AB7A78" w:rsidRPr="00C707E3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pliki obliczeniowe z rozszerzeniem: .xls, .</w:t>
      </w:r>
      <w:proofErr w:type="spellStart"/>
      <w:r w:rsidRPr="00C707E3">
        <w:rPr>
          <w:rFonts w:cs="Open Sans"/>
          <w:bCs/>
          <w:color w:val="auto"/>
          <w:szCs w:val="20"/>
        </w:rPr>
        <w:t>ath</w:t>
      </w:r>
      <w:proofErr w:type="spellEnd"/>
      <w:r w:rsidRPr="00C707E3">
        <w:rPr>
          <w:rFonts w:cs="Open Sans"/>
          <w:bCs/>
          <w:color w:val="auto"/>
          <w:szCs w:val="20"/>
        </w:rPr>
        <w:t xml:space="preserve"> i .</w:t>
      </w:r>
      <w:proofErr w:type="spellStart"/>
      <w:r w:rsidRPr="00C707E3">
        <w:rPr>
          <w:rFonts w:cs="Open Sans"/>
          <w:bCs/>
          <w:color w:val="auto"/>
          <w:szCs w:val="20"/>
        </w:rPr>
        <w:t>kst</w:t>
      </w:r>
      <w:proofErr w:type="spellEnd"/>
    </w:p>
    <w:p w14:paraId="40643FE8" w14:textId="77777777" w:rsidR="00AB7A78" w:rsidRPr="00C707E3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pliki graficzne z rozszerzeniem: .</w:t>
      </w:r>
      <w:proofErr w:type="spellStart"/>
      <w:r w:rsidRPr="00C707E3">
        <w:rPr>
          <w:rFonts w:cs="Open Sans"/>
          <w:bCs/>
          <w:color w:val="auto"/>
          <w:szCs w:val="20"/>
        </w:rPr>
        <w:t>dwg</w:t>
      </w:r>
      <w:proofErr w:type="spellEnd"/>
      <w:r w:rsidRPr="00C707E3">
        <w:rPr>
          <w:rFonts w:cs="Open Sans"/>
          <w:bCs/>
          <w:color w:val="auto"/>
          <w:szCs w:val="20"/>
        </w:rPr>
        <w:t>, .</w:t>
      </w:r>
      <w:proofErr w:type="spellStart"/>
      <w:r w:rsidRPr="00C707E3">
        <w:rPr>
          <w:rFonts w:cs="Open Sans"/>
          <w:bCs/>
          <w:color w:val="auto"/>
          <w:szCs w:val="20"/>
        </w:rPr>
        <w:t>dgn</w:t>
      </w:r>
      <w:proofErr w:type="spellEnd"/>
    </w:p>
    <w:p w14:paraId="40643FE9" w14:textId="77777777" w:rsidR="00AB7A78" w:rsidRPr="00E940B0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 xml:space="preserve">Format pdf wielostronicowy, rysunki w całości (bez krojenia na części) czytelne na wydruku  i zoptymalizowane pod względem objętości (MB). Część opisowa ze stroną tytułową projektu  oraz </w:t>
      </w:r>
      <w:r w:rsidRPr="00E940B0">
        <w:rPr>
          <w:rFonts w:cs="Open Sans"/>
          <w:bCs/>
          <w:color w:val="auto"/>
          <w:szCs w:val="20"/>
        </w:rPr>
        <w:t>rysunki winny znajdować się w jednym pliku PDF.</w:t>
      </w:r>
    </w:p>
    <w:p w14:paraId="40643FEA" w14:textId="77777777" w:rsidR="00AB7A78" w:rsidRPr="00E940B0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E940B0">
        <w:rPr>
          <w:rFonts w:cs="Open Sans"/>
          <w:bCs/>
          <w:color w:val="auto"/>
          <w:szCs w:val="20"/>
        </w:rPr>
        <w:t>Forma elektroniczna i papierowa muszą być jednakowe - należy załączyć oświadczenie, że zawartość wersji elektronicznej jest identyczna z wersją papierową.</w:t>
      </w:r>
    </w:p>
    <w:p w14:paraId="40643FEC" w14:textId="77777777" w:rsidR="008B6DF1" w:rsidRPr="00E940B0" w:rsidRDefault="008B6DF1" w:rsidP="00397E76">
      <w:pPr>
        <w:pStyle w:val="Nagwek2"/>
        <w:rPr>
          <w:color w:val="auto"/>
        </w:rPr>
      </w:pPr>
      <w:r w:rsidRPr="00E940B0">
        <w:rPr>
          <w:rStyle w:val="heading20"/>
          <w:rFonts w:ascii="Open Sans" w:hAnsi="Open Sans" w:cs="Open Sans"/>
          <w:bCs w:val="0"/>
          <w:color w:val="auto"/>
          <w:sz w:val="20"/>
          <w:szCs w:val="20"/>
        </w:rPr>
        <w:t>Wymagania dodatkowe:</w:t>
      </w:r>
    </w:p>
    <w:p w14:paraId="10AB1684" w14:textId="77777777" w:rsidR="00775694" w:rsidRPr="00775694" w:rsidRDefault="00775694" w:rsidP="00AA6132">
      <w:pPr>
        <w:pStyle w:val="Nagowekporedni"/>
        <w:numPr>
          <w:ilvl w:val="0"/>
          <w:numId w:val="10"/>
        </w:numPr>
        <w:ind w:left="1134" w:hanging="567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>Wykonawca zapewni udział w opracowaniu projektu osób posiadających uprawnienia budowlane do projektowania w odpowiedniej specjalności, zapewniające uwzględnienie zawartych w przepisach zasad bezpieczeństwa i ochrony zdrowia w procesie budowy, z uwzględnieniem specyfiki projektowanych obiektów budowlanych.</w:t>
      </w:r>
    </w:p>
    <w:p w14:paraId="0E8B8F76" w14:textId="77777777" w:rsidR="00775694" w:rsidRPr="00775694" w:rsidRDefault="00775694" w:rsidP="00AA6132">
      <w:pPr>
        <w:pStyle w:val="Nagowekporedni"/>
        <w:numPr>
          <w:ilvl w:val="0"/>
          <w:numId w:val="10"/>
        </w:numPr>
        <w:ind w:left="1134" w:hanging="567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Wykonawca zobowiązany jest do bieżącej współpracy z Zamawiającym i Użytkownikiem na każdym etapie wykonywania prac projektowych. </w:t>
      </w:r>
    </w:p>
    <w:p w14:paraId="1B0B5C9D" w14:textId="77777777" w:rsidR="00775694" w:rsidRPr="00775694" w:rsidRDefault="00775694" w:rsidP="00AA6132">
      <w:pPr>
        <w:pStyle w:val="Nagowekporedni"/>
        <w:numPr>
          <w:ilvl w:val="0"/>
          <w:numId w:val="10"/>
        </w:numPr>
        <w:ind w:left="1134" w:hanging="567"/>
        <w:rPr>
          <w:shd w:val="clear" w:color="auto" w:fill="FFFFFF"/>
          <w:lang w:val="pl"/>
        </w:rPr>
      </w:pP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Kontakty pomiędzy stronami odbywać się będą w terminach i miejscach obustronnie ustalonych. Wszelkie ustalenia dokonywane będą wyłącznie na piśmie ( w tym za pomocą korespondencji elektronicznej). </w:t>
      </w:r>
      <w:r w:rsidRPr="00775694">
        <w:rPr>
          <w:lang w:val="pl"/>
        </w:rPr>
        <w:t xml:space="preserve">Pierwsze spotkanie Wykonawca winien zorganizować nie później niż </w:t>
      </w:r>
      <w:r w:rsidRPr="00775694">
        <w:t>2</w:t>
      </w:r>
      <w:r w:rsidRPr="00775694">
        <w:rPr>
          <w:lang w:val="pl"/>
        </w:rPr>
        <w:t xml:space="preserve"> tygodnie od daty zawarcia umowy;</w:t>
      </w:r>
    </w:p>
    <w:p w14:paraId="1DECB619" w14:textId="77777777" w:rsidR="00775694" w:rsidRPr="00775694" w:rsidRDefault="00775694" w:rsidP="00AA6132">
      <w:pPr>
        <w:pStyle w:val="Tekstpodstawowy21"/>
        <w:numPr>
          <w:ilvl w:val="0"/>
          <w:numId w:val="10"/>
        </w:numPr>
        <w:tabs>
          <w:tab w:val="left" w:pos="284"/>
        </w:tabs>
        <w:suppressAutoHyphens w:val="0"/>
        <w:overflowPunct w:val="0"/>
        <w:autoSpaceDN w:val="0"/>
        <w:adjustRightInd w:val="0"/>
        <w:ind w:left="1134" w:hanging="567"/>
        <w:jc w:val="both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 xml:space="preserve">Wykonawca w terminie 14 dni kalendarzowych od daty zawarcia umowy zobowiązany jest do sporządzenia i dostarczenia Zamawiającemu terminarza czynności z harmonogramem terminowym realizacji przedmiotu zamówienia uwzględniającego między innymi wymienione poniżej czynności: </w:t>
      </w:r>
    </w:p>
    <w:p w14:paraId="1D12A65D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złożenie ewentualnych wniosków o warunki techniczne</w:t>
      </w:r>
    </w:p>
    <w:p w14:paraId="6F8509FC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 xml:space="preserve">- pozyskanie mapy co celów informacyjnych </w:t>
      </w:r>
    </w:p>
    <w:p w14:paraId="5DDCFE55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sporządzenie ekspertyz/ orzeczeń technicznych</w:t>
      </w:r>
    </w:p>
    <w:p w14:paraId="0215F167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uzyskanie odstępstw od przepisów technicznych, niezbędnych opinii i zgód</w:t>
      </w:r>
    </w:p>
    <w:p w14:paraId="1EDAACD3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przekazanie dokumentacji projektowej do uzgodnień</w:t>
      </w:r>
    </w:p>
    <w:p w14:paraId="4624DB2B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złożenia uzgodnionej dokumentacji</w:t>
      </w:r>
    </w:p>
    <w:p w14:paraId="0EF8DA2A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rozpoczęcia prac budowlanych</w:t>
      </w:r>
    </w:p>
    <w:p w14:paraId="7BD6330E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 xml:space="preserve"> - oraz innych terminów związanych z realizacją zadania</w:t>
      </w:r>
    </w:p>
    <w:p w14:paraId="637189F5" w14:textId="77777777" w:rsidR="00775694" w:rsidRPr="00775694" w:rsidRDefault="00775694" w:rsidP="00AA6132">
      <w:pPr>
        <w:pStyle w:val="Tekstpodstawowy21"/>
        <w:numPr>
          <w:ilvl w:val="0"/>
          <w:numId w:val="10"/>
        </w:numPr>
        <w:tabs>
          <w:tab w:val="left" w:pos="284"/>
        </w:tabs>
        <w:suppressAutoHyphens w:val="0"/>
        <w:overflowPunct w:val="0"/>
        <w:autoSpaceDN w:val="0"/>
        <w:adjustRightInd w:val="0"/>
        <w:ind w:left="1134" w:hanging="567"/>
        <w:jc w:val="both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sz w:val="20"/>
          <w:szCs w:val="20"/>
        </w:rPr>
        <w:t xml:space="preserve">Pod koniec każdego miesiąca Wykonawca zobowiązany jest przedstawić </w:t>
      </w:r>
      <w:r w:rsidRPr="00775694">
        <w:rPr>
          <w:rStyle w:val="Bodytext"/>
          <w:rFonts w:ascii="Open Sans" w:hAnsi="Open Sans" w:cs="Open Sans"/>
          <w:sz w:val="20"/>
          <w:szCs w:val="20"/>
        </w:rPr>
        <w:lastRenderedPageBreak/>
        <w:t>Zamawiającemu szczegółowe sprawozdanie dotyczące postępu prac wraz z określeniem ewentualnych zagrożeń i tematów wymagających wyjaśnień;</w:t>
      </w:r>
    </w:p>
    <w:p w14:paraId="15C66F2C" w14:textId="77777777" w:rsidR="00775694" w:rsidRPr="00775694" w:rsidRDefault="00775694" w:rsidP="00AA6132">
      <w:pPr>
        <w:pStyle w:val="Nagowekporedni"/>
        <w:numPr>
          <w:ilvl w:val="0"/>
          <w:numId w:val="10"/>
        </w:numPr>
        <w:ind w:left="1134" w:hanging="567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>Dokumentacja (poszczególne elementy projektu) dostarczana do zaopiniowania, uzgodnienia, weryfikacji dla Zamawiającego i innych instytucji nie będzie wliczana do nakładu dokumentacji. Koszty związane z opracowaniem materiałów roboczych, przeznaczonych do zaopiniowania, uzgodnienia, weryfikacji lub prezentacji na spotkaniach należy wkalkulować w ofertę ryczałtową.</w:t>
      </w:r>
    </w:p>
    <w:p w14:paraId="78A3A56D" w14:textId="221A6F37" w:rsidR="00775694" w:rsidRPr="00775694" w:rsidRDefault="00775694" w:rsidP="00775694">
      <w:pPr>
        <w:pStyle w:val="Nagwek2"/>
        <w:rPr>
          <w:rFonts w:cs="Open Sans"/>
        </w:rPr>
      </w:pPr>
      <w:r w:rsidRPr="00775694">
        <w:rPr>
          <w:rFonts w:cs="Open Sans"/>
        </w:rPr>
        <w:t>Nadzór autorski:</w:t>
      </w:r>
    </w:p>
    <w:p w14:paraId="390E3A83" w14:textId="77777777" w:rsidR="00775694" w:rsidRPr="00775694" w:rsidRDefault="00775694" w:rsidP="00AA6132">
      <w:pPr>
        <w:numPr>
          <w:ilvl w:val="0"/>
          <w:numId w:val="25"/>
        </w:numPr>
        <w:autoSpaceDE w:val="0"/>
        <w:ind w:left="993"/>
        <w:rPr>
          <w:rFonts w:eastAsia="Calibri" w:cs="Open Sans"/>
          <w:szCs w:val="20"/>
          <w:lang w:eastAsia="en-US"/>
        </w:rPr>
      </w:pPr>
      <w:r w:rsidRPr="00775694">
        <w:rPr>
          <w:rFonts w:eastAsia="Calibri" w:cs="Open Sans"/>
          <w:szCs w:val="20"/>
          <w:lang w:eastAsia="en-US"/>
        </w:rPr>
        <w:t xml:space="preserve">Zamawiający wymaga, aby Wykonawca zobowiązał się przyjmując do wykonania niniejsze zamówienie do świadczenia usług nadzoru autorskiego na etapie realizacji przedsięwzięcia oraz w okresie rękojmi i gwarancji jakości na roboty budowlane.  </w:t>
      </w:r>
    </w:p>
    <w:p w14:paraId="71E78D6D" w14:textId="77777777" w:rsidR="00775694" w:rsidRPr="00775694" w:rsidRDefault="00775694" w:rsidP="00AA6132">
      <w:pPr>
        <w:numPr>
          <w:ilvl w:val="0"/>
          <w:numId w:val="25"/>
        </w:numPr>
        <w:autoSpaceDE w:val="0"/>
        <w:spacing w:after="160" w:line="259" w:lineRule="auto"/>
        <w:ind w:left="993"/>
        <w:rPr>
          <w:rFonts w:eastAsia="Calibri" w:cs="Open Sans"/>
          <w:color w:val="auto"/>
          <w:szCs w:val="20"/>
          <w:lang w:eastAsia="en-US"/>
        </w:rPr>
      </w:pPr>
      <w:r w:rsidRPr="00775694">
        <w:rPr>
          <w:rFonts w:eastAsia="Calibri" w:cs="Open Sans"/>
          <w:szCs w:val="20"/>
          <w:lang w:eastAsia="en-US"/>
        </w:rPr>
        <w:t xml:space="preserve">Za jeden nadzór autorski jako jednostkę stanowiącą podstawę określenia faktycznego wynagrodzenia Wykonawcy zgodnie z ust. 1 powyżej, Zamawiający uzna wykonanie czynności nadzoru autorskiego dotyczącego zagadnienia określonego przez Zamawiającego w wezwaniu do świadczenia nadzoru autorskiego, niezależnie od liczby projektantów biorących udział w jego wykonaniu i czasu poświęconego na opracowanie danego zagadnienia. Usługa nadzoru pełniona jest wyłącznie na żądanie Zamawiającego. </w:t>
      </w:r>
    </w:p>
    <w:p w14:paraId="5B2986A2" w14:textId="77777777" w:rsidR="00775694" w:rsidRPr="00775694" w:rsidRDefault="00775694" w:rsidP="00AA6132">
      <w:pPr>
        <w:numPr>
          <w:ilvl w:val="0"/>
          <w:numId w:val="25"/>
        </w:numPr>
        <w:autoSpaceDE w:val="0"/>
        <w:spacing w:after="160" w:line="259" w:lineRule="auto"/>
        <w:ind w:left="993"/>
        <w:rPr>
          <w:rFonts w:eastAsia="Calibri" w:cs="Open Sans"/>
          <w:szCs w:val="20"/>
          <w:lang w:eastAsia="en-US"/>
        </w:rPr>
      </w:pPr>
      <w:r w:rsidRPr="00775694">
        <w:rPr>
          <w:rFonts w:eastAsia="Calibri" w:cs="Open Sans"/>
          <w:szCs w:val="20"/>
          <w:lang w:eastAsia="en-US"/>
        </w:rPr>
        <w:t xml:space="preserve">W ryczałtowej cenie za jeden nadzór autorski zostały uwzględnione koszty wykonania wszelkich czynności Wykonawcy niezbędnych do analizy i opracowania zagadnienia określonego w  wezwaniu do świadczenia nadzoru autorskiego, w tym </w:t>
      </w:r>
      <w:hyperlink r:id="rId8" w:history="1">
        <w:r w:rsidRPr="00775694">
          <w:rPr>
            <w:rFonts w:eastAsia="Calibri" w:cs="Open Sans"/>
            <w:szCs w:val="20"/>
            <w:lang w:eastAsia="en-US"/>
          </w:rPr>
          <w:t>m.in</w:t>
        </w:r>
      </w:hyperlink>
      <w:r w:rsidRPr="00775694">
        <w:rPr>
          <w:rFonts w:eastAsia="Calibri" w:cs="Open Sans"/>
          <w:szCs w:val="20"/>
          <w:lang w:eastAsia="en-US"/>
        </w:rPr>
        <w:t xml:space="preserve">. koszty dojazdów, sporządzania rysunków. Wykonawca oświadcza, że ryzyko, wynikające z danych, przyjętych do ustalania ceny za 1 nadzór autorski niniejszej Umowy obciąża w całości Wykonawcę i zostało uwzględnione w ustalonym wynagrodzeniu. </w:t>
      </w:r>
    </w:p>
    <w:p w14:paraId="631ECE64" w14:textId="77777777" w:rsidR="00775694" w:rsidRPr="00775694" w:rsidRDefault="00775694" w:rsidP="00AA6132">
      <w:pPr>
        <w:numPr>
          <w:ilvl w:val="0"/>
          <w:numId w:val="25"/>
        </w:numPr>
        <w:autoSpaceDE w:val="0"/>
        <w:spacing w:after="160" w:line="259" w:lineRule="auto"/>
        <w:ind w:left="993"/>
        <w:rPr>
          <w:rFonts w:eastAsia="Calibri" w:cs="Open Sans"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W ramach nadzoru autorskiego Wykonawca zobowiązany jest, na wezwanie zamawiającego, m.in. do:</w:t>
      </w:r>
    </w:p>
    <w:p w14:paraId="2FE0AE7E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stwierdzenia w toku wykonywania robót budowlanych zgodności ich realizacji z projektem w zakresie wskazanym przez Zamawiającego,</w:t>
      </w:r>
    </w:p>
    <w:p w14:paraId="5992DB48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uzgadniania i wprowadzania rozwiązań zamiennych w stosunku do przewidzianych w projekcie zgłaszanych przez Wykonawcę lub Zamawiającego,</w:t>
      </w:r>
    </w:p>
    <w:p w14:paraId="71F34C3E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wyjaśniania wątpliwości powstałych w toku realizacji zadania,</w:t>
      </w:r>
    </w:p>
    <w:p w14:paraId="1DC0E6BA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czuwania by zakres wprowadzonych zmian nie spowodował istotnej zmiany zatwierdzonego projektu budowlanego,</w:t>
      </w:r>
    </w:p>
    <w:p w14:paraId="0C603F52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brania udziału w naradach technicznych, w odbiorze częściowym i ostatecznym, co na potrzeby wynagrodzenia jest traktowane jako nadzór na budowie.</w:t>
      </w:r>
    </w:p>
    <w:p w14:paraId="48942876" w14:textId="5D10A41F" w:rsidR="00B93D89" w:rsidRPr="00AC109B" w:rsidRDefault="00775694" w:rsidP="00AC109B">
      <w:pPr>
        <w:autoSpaceDE w:val="0"/>
        <w:spacing w:line="276" w:lineRule="auto"/>
        <w:rPr>
          <w:rFonts w:cs="Open Sans"/>
          <w:iCs/>
          <w:color w:val="auto"/>
          <w:szCs w:val="20"/>
        </w:rPr>
      </w:pPr>
      <w:r w:rsidRPr="00AC109B">
        <w:rPr>
          <w:rFonts w:eastAsia="Calibri" w:cs="Open Sans"/>
          <w:b/>
          <w:iCs/>
          <w:szCs w:val="20"/>
          <w:lang w:eastAsia="en-US"/>
        </w:rPr>
        <w:t>Usuwanie błędów</w:t>
      </w:r>
      <w:r w:rsidRPr="00AC109B">
        <w:rPr>
          <w:rFonts w:eastAsia="Calibri" w:cs="Open Sans"/>
          <w:iCs/>
          <w:szCs w:val="20"/>
          <w:lang w:eastAsia="en-US"/>
        </w:rPr>
        <w:t xml:space="preserve"> w dokumentacji projektowej, nastąpi bezzwłocznie i nieodpłatnie, w trybie reklamacji do dokumentacji projektowej.</w:t>
      </w:r>
    </w:p>
    <w:p w14:paraId="40643FFA" w14:textId="77777777" w:rsidR="008B6DF1" w:rsidRPr="00775694" w:rsidRDefault="008B6DF1" w:rsidP="008B6DF1">
      <w:pPr>
        <w:rPr>
          <w:rFonts w:eastAsia="Arial" w:cs="Open Sans"/>
          <w:color w:val="FF0000"/>
          <w:szCs w:val="20"/>
        </w:rPr>
      </w:pPr>
    </w:p>
    <w:p w14:paraId="40643FFB" w14:textId="77777777" w:rsidR="009133A6" w:rsidRPr="00C87AA6" w:rsidRDefault="00B11988" w:rsidP="00113981">
      <w:pPr>
        <w:pStyle w:val="Akapitzlist"/>
        <w:ind w:left="792"/>
        <w:rPr>
          <w:b/>
          <w:bCs/>
          <w:color w:val="auto"/>
        </w:rPr>
      </w:pPr>
      <w:r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 xml:space="preserve">CZĘŚĆ II </w:t>
      </w:r>
      <w:r w:rsidR="00033FED"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>–</w:t>
      </w:r>
      <w:r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 xml:space="preserve"> </w:t>
      </w:r>
      <w:r w:rsidR="00033FED"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>ROBOTY BUDOWLANO-MONTAŻOWE</w:t>
      </w:r>
    </w:p>
    <w:p w14:paraId="40643FFC" w14:textId="77777777" w:rsidR="009133A6" w:rsidRPr="00C87AA6" w:rsidRDefault="009133A6" w:rsidP="00397E76">
      <w:pPr>
        <w:pStyle w:val="Nagwek2"/>
        <w:rPr>
          <w:color w:val="auto"/>
        </w:rPr>
      </w:pPr>
      <w:r w:rsidRPr="00C87AA6">
        <w:rPr>
          <w:rStyle w:val="Nagwek3Znak"/>
          <w:bCs/>
          <w:color w:val="auto"/>
        </w:rPr>
        <w:t>Kompleksowa realizacja zamówienia obejmuje</w:t>
      </w:r>
      <w:r w:rsidRPr="00C87AA6">
        <w:rPr>
          <w:rStyle w:val="Nagwek3Znak"/>
          <w:color w:val="auto"/>
        </w:rPr>
        <w:t xml:space="preserve"> roboty budowlano - montażowe:</w:t>
      </w:r>
    </w:p>
    <w:p w14:paraId="40643FFD" w14:textId="77777777" w:rsidR="009133A6" w:rsidRPr="00C87AA6" w:rsidRDefault="009133A6" w:rsidP="00AA6132">
      <w:pPr>
        <w:numPr>
          <w:ilvl w:val="0"/>
          <w:numId w:val="5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Roboty ziemne i ewentualne rozbiórki:</w:t>
      </w:r>
    </w:p>
    <w:p w14:paraId="40643FFE" w14:textId="61499980" w:rsidR="009133A6" w:rsidRPr="00C87AA6" w:rsidRDefault="0059730B" w:rsidP="00AA6132">
      <w:pPr>
        <w:numPr>
          <w:ilvl w:val="0"/>
          <w:numId w:val="11"/>
        </w:numPr>
        <w:shd w:val="clear" w:color="auto" w:fill="FFFFFF"/>
        <w:spacing w:line="259" w:lineRule="exact"/>
        <w:ind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Przygotowanie terenu pod budowę boiska</w:t>
      </w:r>
      <w:r w:rsidR="00587455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3FFF" w14:textId="77777777" w:rsidR="009133A6" w:rsidRPr="00C87AA6" w:rsidRDefault="00587455" w:rsidP="00AA6132">
      <w:pPr>
        <w:numPr>
          <w:ilvl w:val="0"/>
          <w:numId w:val="11"/>
        </w:numPr>
        <w:shd w:val="clear" w:color="auto" w:fill="FFFFFF"/>
        <w:spacing w:line="259" w:lineRule="exact"/>
        <w:ind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p</w:t>
      </w:r>
      <w:r w:rsidR="009133A6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rzygotowanie terenu pod </w:t>
      </w:r>
      <w:r w:rsidR="006B2F05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montaż ogrodzenia</w:t>
      </w:r>
      <w:r w:rsidR="009133A6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00" w14:textId="77777777" w:rsidR="00587455" w:rsidRPr="00C87AA6" w:rsidRDefault="00230503" w:rsidP="00AA6132">
      <w:pPr>
        <w:numPr>
          <w:ilvl w:val="0"/>
          <w:numId w:val="11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C87AA6">
        <w:rPr>
          <w:rFonts w:cs="Open Sans"/>
          <w:color w:val="auto"/>
          <w:szCs w:val="20"/>
        </w:rPr>
        <w:t xml:space="preserve">jeżeli to okaże się konieczne usuniecie zieleni niskiej kolidującej z projektowanym </w:t>
      </w:r>
      <w:r w:rsidR="00A95282" w:rsidRPr="00C87AA6">
        <w:rPr>
          <w:rFonts w:cs="Open Sans"/>
          <w:color w:val="auto"/>
          <w:szCs w:val="20"/>
        </w:rPr>
        <w:t>ogrodzeniem i dojściem do boiska</w:t>
      </w:r>
      <w:r w:rsidR="00C71D41" w:rsidRPr="00C87AA6">
        <w:rPr>
          <w:rFonts w:cs="Open Sans"/>
          <w:color w:val="auto"/>
          <w:szCs w:val="20"/>
        </w:rPr>
        <w:t>;</w:t>
      </w:r>
    </w:p>
    <w:p w14:paraId="40644001" w14:textId="4A9D9318" w:rsidR="00A95282" w:rsidRPr="00C87AA6" w:rsidRDefault="00A95282" w:rsidP="00AA6132">
      <w:pPr>
        <w:numPr>
          <w:ilvl w:val="0"/>
          <w:numId w:val="11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C87AA6">
        <w:rPr>
          <w:rFonts w:cs="Open Sans"/>
          <w:color w:val="auto"/>
          <w:szCs w:val="20"/>
        </w:rPr>
        <w:lastRenderedPageBreak/>
        <w:t xml:space="preserve">demontaż fragmentu </w:t>
      </w:r>
      <w:r w:rsidR="00C66393" w:rsidRPr="00C87AA6">
        <w:rPr>
          <w:rFonts w:cs="Open Sans"/>
          <w:color w:val="auto"/>
          <w:szCs w:val="20"/>
        </w:rPr>
        <w:t>chodnika w miejscu połączenia z projektowanym dojściem do boiska</w:t>
      </w:r>
      <w:r w:rsidRPr="00C87AA6">
        <w:rPr>
          <w:rFonts w:cs="Open Sans"/>
          <w:color w:val="auto"/>
          <w:szCs w:val="20"/>
        </w:rPr>
        <w:t>;</w:t>
      </w:r>
    </w:p>
    <w:p w14:paraId="40644002" w14:textId="5342A7E0" w:rsidR="009133A6" w:rsidRPr="00C87AA6" w:rsidRDefault="009133A6" w:rsidP="00AA6132">
      <w:pPr>
        <w:numPr>
          <w:ilvl w:val="0"/>
          <w:numId w:val="5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Roboty budowlan</w:t>
      </w:r>
      <w:r w:rsidR="00D57D18">
        <w:rPr>
          <w:rStyle w:val="Bodytext"/>
          <w:rFonts w:ascii="Open Sans" w:hAnsi="Open Sans" w:cs="Open Sans"/>
          <w:color w:val="auto"/>
          <w:sz w:val="20"/>
          <w:szCs w:val="20"/>
        </w:rPr>
        <w:t>o-montażowe</w:t>
      </w: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:</w:t>
      </w:r>
    </w:p>
    <w:p w14:paraId="7649BEE8" w14:textId="64B200F2" w:rsidR="00F57743" w:rsidRPr="00C87AA6" w:rsidRDefault="00F57743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wykonanie boiska;</w:t>
      </w:r>
    </w:p>
    <w:p w14:paraId="1BDB3A74" w14:textId="43544D31" w:rsidR="00624226" w:rsidRPr="00C87AA6" w:rsidRDefault="00624226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wykonanie posadowienia słupków siatki;</w:t>
      </w:r>
    </w:p>
    <w:p w14:paraId="14223283" w14:textId="67173BE1" w:rsidR="00624226" w:rsidRPr="00C87AA6" w:rsidRDefault="00624226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montaż wyposażenia boiska</w:t>
      </w:r>
      <w:r w:rsidR="004727E3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03" w14:textId="27294BB2" w:rsidR="009133A6" w:rsidRPr="00C87AA6" w:rsidRDefault="00587455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w</w:t>
      </w:r>
      <w:r w:rsidR="009133A6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ykonanie posadowienia  </w:t>
      </w:r>
      <w:r w:rsidR="009A4C08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słupków</w:t>
      </w:r>
      <w:r w:rsidR="00326BF0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(fundamenty prefabrykowane)</w:t>
      </w:r>
      <w:r w:rsidR="009133A6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04" w14:textId="77777777" w:rsidR="00DE647A" w:rsidRPr="00C87AA6" w:rsidRDefault="00587455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m</w:t>
      </w:r>
      <w:r w:rsidR="00DE647A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ontaż </w:t>
      </w:r>
      <w:r w:rsidR="009A4C08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słupków</w:t>
      </w:r>
      <w:r w:rsidR="00DE647A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05" w14:textId="01610DB2" w:rsidR="009133A6" w:rsidRPr="00C87AA6" w:rsidRDefault="00587455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m</w:t>
      </w:r>
      <w:r w:rsidR="009A4C08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ontaż </w:t>
      </w:r>
      <w:r w:rsidR="007654BA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przęseł ogrodzenia</w:t>
      </w:r>
      <w:r w:rsidR="008F42F5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035708CF" w14:textId="70332430" w:rsidR="004727E3" w:rsidRPr="00C87AA6" w:rsidRDefault="004727E3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wykonanie korytowania pod chodnik;</w:t>
      </w:r>
    </w:p>
    <w:p w14:paraId="40644006" w14:textId="49379EC6" w:rsidR="00A401F9" w:rsidRPr="00C42268" w:rsidRDefault="00A63E04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>wykonanie utwardzonego dojścia do boiska</w:t>
      </w:r>
      <w:r w:rsidR="001D5D8C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07" w14:textId="2BF1D316" w:rsidR="009133A6" w:rsidRPr="00281351" w:rsidRDefault="009133A6" w:rsidP="00AA6132">
      <w:pPr>
        <w:numPr>
          <w:ilvl w:val="0"/>
          <w:numId w:val="5"/>
        </w:numPr>
        <w:shd w:val="clear" w:color="auto" w:fill="FFFFFF"/>
        <w:spacing w:line="259" w:lineRule="exact"/>
        <w:ind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>Odtworzenie elementów zagospodarowania terenu</w:t>
      </w:r>
      <w:r w:rsidR="00DE647A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– </w:t>
      </w:r>
      <w:r w:rsidR="00FB4208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426902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nawierzchni w obrębie istniejącej </w:t>
      </w:r>
      <w:r w:rsidR="00DE647A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>zieleni</w:t>
      </w:r>
      <w:r w:rsidR="00426902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i chodnika</w:t>
      </w:r>
      <w:r w:rsidR="00A95282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w miejscu </w:t>
      </w:r>
      <w:r w:rsidR="00ED3845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>połączenia ciągów pieszych</w:t>
      </w:r>
      <w:r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773BAAE3" w14:textId="3A015908" w:rsidR="00281351" w:rsidRPr="00C42268" w:rsidRDefault="00281351" w:rsidP="00AA6132">
      <w:pPr>
        <w:numPr>
          <w:ilvl w:val="0"/>
          <w:numId w:val="5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>
        <w:rPr>
          <w:rStyle w:val="Bodytext"/>
          <w:rFonts w:ascii="Open Sans" w:hAnsi="Open Sans" w:cs="Open Sans"/>
          <w:color w:val="auto"/>
          <w:sz w:val="20"/>
          <w:szCs w:val="20"/>
        </w:rPr>
        <w:t>Uzyskanie</w:t>
      </w:r>
      <w:r w:rsidR="00913A86" w:rsidRPr="00913A86">
        <w:t xml:space="preserve"> </w:t>
      </w:r>
      <w:r w:rsidR="00913A86" w:rsidRPr="00913A86">
        <w:rPr>
          <w:rStyle w:val="Bodytext"/>
          <w:rFonts w:ascii="Open Sans" w:hAnsi="Open Sans" w:cs="Open Sans"/>
          <w:color w:val="auto"/>
          <w:sz w:val="20"/>
          <w:szCs w:val="20"/>
        </w:rPr>
        <w:t>wszystkich uzgodnień i pozwoleń dopuszczających do użytkowania obiektu</w:t>
      </w:r>
      <w:r w:rsidR="00913A86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</w:p>
    <w:p w14:paraId="40644008" w14:textId="77777777" w:rsidR="009133A6" w:rsidRPr="0052260B" w:rsidRDefault="009133A6" w:rsidP="00397E76">
      <w:pPr>
        <w:pStyle w:val="Nagwek2"/>
        <w:rPr>
          <w:color w:val="auto"/>
        </w:rPr>
      </w:pPr>
      <w:r w:rsidRPr="0052260B">
        <w:rPr>
          <w:rStyle w:val="Nagwek2Znak"/>
          <w:color w:val="auto"/>
        </w:rPr>
        <w:t>Warunki prowadzenia robót</w:t>
      </w:r>
    </w:p>
    <w:p w14:paraId="40644009" w14:textId="77777777" w:rsidR="009133A6" w:rsidRPr="0052260B" w:rsidRDefault="009133A6" w:rsidP="00AA6132">
      <w:pPr>
        <w:numPr>
          <w:ilvl w:val="0"/>
          <w:numId w:val="1"/>
        </w:numPr>
        <w:shd w:val="clear" w:color="auto" w:fill="FFFFFF"/>
        <w:spacing w:before="120"/>
        <w:ind w:left="425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winien przestrzegać warunków prowadzenia robót zawartych w:</w:t>
      </w:r>
    </w:p>
    <w:p w14:paraId="4064400A" w14:textId="77777777" w:rsidR="009133A6" w:rsidRPr="0052260B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specyfikacji technicznych warunków wykonania i odbioru robót budowlanych,</w:t>
      </w:r>
    </w:p>
    <w:p w14:paraId="4064400B" w14:textId="77777777" w:rsidR="009133A6" w:rsidRPr="0052260B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założeniach do technologii wykonania robót zawartych w opisie technicznym dokumentacji projektowej,</w:t>
      </w:r>
    </w:p>
    <w:p w14:paraId="4064400C" w14:textId="77777777" w:rsidR="009133A6" w:rsidRPr="0052260B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bieżących uzgodnieniach z użytkownikiem oraz gestorami uzbrojenia terenu,</w:t>
      </w:r>
    </w:p>
    <w:p w14:paraId="4064400D" w14:textId="77777777" w:rsidR="009133A6" w:rsidRPr="0052260B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uzgodnieniach i opiniach do dokumentacji projektowej,</w:t>
      </w:r>
    </w:p>
    <w:p w14:paraId="4064400E" w14:textId="77777777" w:rsidR="009133A6" w:rsidRPr="0052260B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decyzjach zawartych w dokumentacji projektowej.</w:t>
      </w:r>
    </w:p>
    <w:p w14:paraId="4064400F" w14:textId="77777777" w:rsidR="009133A6" w:rsidRPr="0052260B" w:rsidRDefault="009133A6" w:rsidP="00AA6132">
      <w:pPr>
        <w:numPr>
          <w:ilvl w:val="0"/>
          <w:numId w:val="1"/>
        </w:numPr>
        <w:shd w:val="clear" w:color="auto" w:fill="FFFFFF"/>
        <w:spacing w:before="120"/>
        <w:ind w:left="709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zapewni warunki umożliwiające prawidłowe wykonanie prac budowlano - montażowych oraz uwzględni w wynagrodzeniu ryczałtowym koszty z tym związane.</w:t>
      </w:r>
    </w:p>
    <w:p w14:paraId="40644010" w14:textId="77777777" w:rsidR="009133A6" w:rsidRPr="0052260B" w:rsidRDefault="009133A6" w:rsidP="00AA6132">
      <w:pPr>
        <w:numPr>
          <w:ilvl w:val="0"/>
          <w:numId w:val="1"/>
        </w:numPr>
        <w:shd w:val="clear" w:color="auto" w:fill="FFFFFF"/>
        <w:spacing w:before="120"/>
        <w:ind w:left="425"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Zamawiający przekaże Wykonawcy do realizacji plac budowy, określony dokumentacją projektową.</w:t>
      </w:r>
    </w:p>
    <w:p w14:paraId="40644011" w14:textId="10F4D6B2" w:rsidR="00892846" w:rsidRPr="0052260B" w:rsidRDefault="00C3515D" w:rsidP="00AA6132">
      <w:pPr>
        <w:numPr>
          <w:ilvl w:val="0"/>
          <w:numId w:val="1"/>
        </w:numPr>
        <w:shd w:val="clear" w:color="auto" w:fill="FFFFFF"/>
        <w:spacing w:before="120"/>
        <w:ind w:left="425"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ins w:id="0" w:author="Żółtowska Małgorzata" w:date="2022-02-08T11:13:00Z">
        <w:r>
          <w:rPr>
            <w:rFonts w:cs="Open Sans"/>
            <w:b/>
            <w:bCs/>
            <w:sz w:val="18"/>
            <w:szCs w:val="18"/>
          </w:rPr>
          <w:t xml:space="preserve">Wszystkie elementy ciągu widokowego i placu zabaw objęte są do 25.05.2023 r. gwarancją udzieloną przez firmę Usługi </w:t>
        </w:r>
        <w:proofErr w:type="spellStart"/>
        <w:r>
          <w:rPr>
            <w:rFonts w:cs="Open Sans"/>
            <w:b/>
            <w:bCs/>
            <w:sz w:val="18"/>
            <w:szCs w:val="18"/>
          </w:rPr>
          <w:t>Ogólno</w:t>
        </w:r>
        <w:proofErr w:type="spellEnd"/>
        <w:r>
          <w:rPr>
            <w:rFonts w:cs="Open Sans"/>
            <w:b/>
            <w:bCs/>
            <w:sz w:val="18"/>
            <w:szCs w:val="18"/>
          </w:rPr>
          <w:t xml:space="preserve">-Budowlane Andrzej </w:t>
        </w:r>
        <w:proofErr w:type="spellStart"/>
        <w:r>
          <w:rPr>
            <w:rFonts w:cs="Open Sans"/>
            <w:b/>
            <w:bCs/>
            <w:sz w:val="18"/>
            <w:szCs w:val="18"/>
          </w:rPr>
          <w:t>Dzienisz</w:t>
        </w:r>
        <w:proofErr w:type="spellEnd"/>
        <w:r>
          <w:rPr>
            <w:rFonts w:cs="Open Sans"/>
            <w:b/>
            <w:bCs/>
            <w:sz w:val="18"/>
            <w:szCs w:val="18"/>
          </w:rPr>
          <w:t xml:space="preserve">, 83-335 Borzestowo,  Borzestowska Huta 89 na warunkach określonych w karcie gwarancyjnej, stanowiącej załącznik nr 8 do OPZ. Sposób prowadzenia robót winien minimalizować ingerencję w elementy wykonane. Niezależnie od gwarancji udzielonej przez Wykonawcę na przedmiot zamówienia, Wykonawca udzieli gwarancji także na wszystkie elementy objęte gwarancją udzieloną przez firmę Usługi </w:t>
        </w:r>
        <w:proofErr w:type="spellStart"/>
        <w:r>
          <w:rPr>
            <w:rFonts w:cs="Open Sans"/>
            <w:b/>
            <w:bCs/>
            <w:sz w:val="18"/>
            <w:szCs w:val="18"/>
          </w:rPr>
          <w:t>Ogólno</w:t>
        </w:r>
        <w:proofErr w:type="spellEnd"/>
        <w:r>
          <w:rPr>
            <w:rFonts w:cs="Open Sans"/>
            <w:b/>
            <w:bCs/>
            <w:sz w:val="18"/>
            <w:szCs w:val="18"/>
          </w:rPr>
          <w:t xml:space="preserve">-Budowlane Andrzej </w:t>
        </w:r>
        <w:proofErr w:type="spellStart"/>
        <w:r>
          <w:rPr>
            <w:rFonts w:cs="Open Sans"/>
            <w:b/>
            <w:bCs/>
            <w:sz w:val="18"/>
            <w:szCs w:val="18"/>
          </w:rPr>
          <w:t>Dzienisz</w:t>
        </w:r>
        <w:proofErr w:type="spellEnd"/>
        <w:r>
          <w:rPr>
            <w:rFonts w:cs="Open Sans"/>
            <w:b/>
            <w:bCs/>
            <w:sz w:val="18"/>
            <w:szCs w:val="18"/>
          </w:rPr>
          <w:t>, w które Wykonawca będzie ingerował w związku z realizacją zamówienia, na okres nie krótszy, niż do 25.05.2023 r. i na warunkach tożsamych, jak określone w karcie gwarancyjnej stanowiącej załącznik nr 8 do OPZ.</w:t>
        </w:r>
      </w:ins>
      <w:del w:id="1" w:author="Żółtowska Małgorzata" w:date="2022-02-08T11:13:00Z">
        <w:r w:rsidR="00EF7E9A" w:rsidRPr="0052260B" w:rsidDel="00C3515D">
          <w:rPr>
            <w:rFonts w:cs="Open Sans"/>
            <w:b/>
            <w:bCs/>
            <w:color w:val="auto"/>
            <w:szCs w:val="20"/>
          </w:rPr>
          <w:delText xml:space="preserve">Sposób prowadzenia robót winien minimalizować ingerencje w elementy wykonane. </w:delText>
        </w:r>
        <w:r w:rsidR="00333AAD" w:rsidRPr="0052260B" w:rsidDel="00C3515D">
          <w:rPr>
            <w:rFonts w:cs="Open Sans"/>
            <w:b/>
            <w:bCs/>
            <w:color w:val="auto"/>
            <w:szCs w:val="20"/>
          </w:rPr>
          <w:delText>Wykonawca zobowiązany zostanie do przejęcia wszelkich zobowiązań gwarancyjnych od podmiotu realizującego boisko i ciąg widokow</w:delText>
        </w:r>
        <w:r w:rsidR="002A6ECF" w:rsidRPr="0052260B" w:rsidDel="00C3515D">
          <w:rPr>
            <w:rFonts w:cs="Open Sans"/>
            <w:b/>
            <w:bCs/>
            <w:color w:val="auto"/>
            <w:szCs w:val="20"/>
          </w:rPr>
          <w:delText>y</w:delText>
        </w:r>
        <w:r w:rsidR="00333AAD" w:rsidRPr="0052260B" w:rsidDel="00C3515D">
          <w:rPr>
            <w:rFonts w:cs="Open Sans"/>
            <w:b/>
            <w:bCs/>
            <w:color w:val="auto"/>
            <w:szCs w:val="20"/>
          </w:rPr>
          <w:delText xml:space="preserve"> Parku Na Zboczu, w zakresie prowadzonych przez Wykonawcę robót. </w:delText>
        </w:r>
        <w:r w:rsidR="009728FE" w:rsidRPr="0052260B" w:rsidDel="00C3515D">
          <w:rPr>
            <w:rFonts w:cs="Open Sans"/>
            <w:b/>
            <w:bCs/>
            <w:color w:val="auto"/>
            <w:szCs w:val="20"/>
          </w:rPr>
          <w:delText xml:space="preserve">Zarówno </w:delText>
        </w:r>
        <w:r w:rsidR="00D7622D" w:rsidRPr="0052260B" w:rsidDel="00C3515D">
          <w:rPr>
            <w:rFonts w:cs="Open Sans"/>
            <w:b/>
            <w:bCs/>
            <w:color w:val="auto"/>
            <w:szCs w:val="20"/>
          </w:rPr>
          <w:delText xml:space="preserve">chodnik, jak </w:delText>
        </w:r>
        <w:r w:rsidR="009728FE" w:rsidRPr="0052260B" w:rsidDel="00C3515D">
          <w:rPr>
            <w:rFonts w:cs="Open Sans"/>
            <w:b/>
            <w:bCs/>
            <w:color w:val="auto"/>
            <w:szCs w:val="20"/>
          </w:rPr>
          <w:delText>i pozostałe elementy ciągu widokowego i placu zabaw objęte są gwarancją do 25.05.2023</w:delText>
        </w:r>
        <w:r w:rsidR="00D7622D" w:rsidRPr="0052260B" w:rsidDel="00C3515D">
          <w:rPr>
            <w:rFonts w:cs="Open Sans"/>
            <w:b/>
            <w:bCs/>
            <w:color w:val="auto"/>
            <w:szCs w:val="20"/>
          </w:rPr>
          <w:delText>r</w:delText>
        </w:r>
        <w:r w:rsidR="009728FE" w:rsidRPr="0052260B" w:rsidDel="00C3515D">
          <w:rPr>
            <w:rFonts w:cs="Open Sans"/>
            <w:b/>
            <w:bCs/>
            <w:color w:val="auto"/>
            <w:szCs w:val="20"/>
          </w:rPr>
          <w:delText>.</w:delText>
        </w:r>
      </w:del>
      <w:r w:rsidR="009728FE" w:rsidRPr="0052260B">
        <w:rPr>
          <w:rFonts w:cs="Open Sans"/>
          <w:b/>
          <w:bCs/>
          <w:color w:val="auto"/>
          <w:szCs w:val="20"/>
        </w:rPr>
        <w:t xml:space="preserve"> </w:t>
      </w:r>
    </w:p>
    <w:p w14:paraId="40644012" w14:textId="77777777" w:rsidR="009133A6" w:rsidRPr="0052260B" w:rsidRDefault="009133A6" w:rsidP="00AA6132">
      <w:pPr>
        <w:numPr>
          <w:ilvl w:val="0"/>
          <w:numId w:val="1"/>
        </w:numPr>
        <w:shd w:val="clear" w:color="auto" w:fill="FFFFFF"/>
        <w:spacing w:before="120"/>
        <w:ind w:left="425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we własnym zakresie:</w:t>
      </w:r>
    </w:p>
    <w:p w14:paraId="40644013" w14:textId="77777777" w:rsidR="009133A6" w:rsidRPr="0052260B" w:rsidRDefault="009133A6" w:rsidP="00AA6132">
      <w:pPr>
        <w:pStyle w:val="Akapitzlist"/>
        <w:numPr>
          <w:ilvl w:val="0"/>
          <w:numId w:val="13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zorganizuje czasowe zaplecze budowy</w:t>
      </w:r>
      <w:r w:rsidR="000557F2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,</w:t>
      </w:r>
    </w:p>
    <w:p w14:paraId="40644014" w14:textId="77777777" w:rsidR="009133A6" w:rsidRPr="0052260B" w:rsidRDefault="009133A6" w:rsidP="00AA6132">
      <w:pPr>
        <w:pStyle w:val="Akapitzlist"/>
        <w:numPr>
          <w:ilvl w:val="0"/>
          <w:numId w:val="13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zamontuje tymczasowe urządzenia pomiarowe na dostawę wody i energii elektrycznej dla potrzeb placu budowy</w:t>
      </w:r>
      <w:r w:rsidR="000557F2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4015" w14:textId="77777777" w:rsidR="009133A6" w:rsidRPr="0052260B" w:rsidRDefault="009133A6" w:rsidP="00AA6132">
      <w:pPr>
        <w:pStyle w:val="Akapitzlist"/>
        <w:numPr>
          <w:ilvl w:val="0"/>
          <w:numId w:val="1"/>
        </w:numPr>
        <w:spacing w:before="120"/>
        <w:ind w:hanging="295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Zamawiający nie przewiduje dodatkowego wynagrodzenia za:</w:t>
      </w:r>
    </w:p>
    <w:p w14:paraId="40644016" w14:textId="77777777" w:rsidR="009133A6" w:rsidRPr="0052260B" w:rsidRDefault="009133A6" w:rsidP="00AA6132">
      <w:pPr>
        <w:numPr>
          <w:ilvl w:val="1"/>
          <w:numId w:val="2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dozór budowy i ochronę mienia</w:t>
      </w:r>
    </w:p>
    <w:p w14:paraId="40644017" w14:textId="77777777" w:rsidR="009133A6" w:rsidRPr="0052260B" w:rsidRDefault="009133A6" w:rsidP="00AA6132">
      <w:pPr>
        <w:numPr>
          <w:ilvl w:val="1"/>
          <w:numId w:val="2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zagospodarowanie placu budowy</w:t>
      </w:r>
    </w:p>
    <w:p w14:paraId="40644018" w14:textId="77777777" w:rsidR="009133A6" w:rsidRPr="0052260B" w:rsidRDefault="009133A6" w:rsidP="00AA6132">
      <w:pPr>
        <w:numPr>
          <w:ilvl w:val="1"/>
          <w:numId w:val="2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utrudnienia związane z realizacją zadania</w:t>
      </w:r>
    </w:p>
    <w:p w14:paraId="40644019" w14:textId="77777777" w:rsidR="009133A6" w:rsidRPr="0052260B" w:rsidRDefault="009133A6" w:rsidP="00AA6132">
      <w:pPr>
        <w:numPr>
          <w:ilvl w:val="1"/>
          <w:numId w:val="2"/>
        </w:numPr>
        <w:shd w:val="clear" w:color="auto" w:fill="FFFFFF"/>
        <w:ind w:left="851"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wywóz i utylizację odpadów (w tym: ziemia, gruz, karpina itp.)</w:t>
      </w:r>
      <w:r w:rsidR="00277FF8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Wykonawca zobowiązany jest do wywiezienia na legalne składowisko odpadów materiałów z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lastRenderedPageBreak/>
        <w:t>demontażu i gruzu z rozbiórek, a dokumenty potwierdzające dokonanie ww. wywozu dostarczy Zamawiającemu.</w:t>
      </w:r>
    </w:p>
    <w:p w14:paraId="4064401A" w14:textId="77777777" w:rsidR="009133A6" w:rsidRPr="0052260B" w:rsidRDefault="009133A6" w:rsidP="00CE2803">
      <w:pPr>
        <w:shd w:val="clear" w:color="auto" w:fill="FFFFFF"/>
        <w:spacing w:before="120"/>
        <w:ind w:left="425" w:right="170"/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</w:pPr>
      <w:r w:rsidRPr="0052260B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>Koszty urządzenia zaplecza budowy wraz z dostawą wody, energii elektrycznej obciążają Wykonawcę i należy je uwzględnić w wynagrodzeniu ryczałtowym.</w:t>
      </w:r>
    </w:p>
    <w:p w14:paraId="4064401B" w14:textId="77777777" w:rsidR="009133A6" w:rsidRPr="0052260B" w:rsidRDefault="00CE2803" w:rsidP="00056001">
      <w:pPr>
        <w:shd w:val="clear" w:color="auto" w:fill="FFFFFF"/>
        <w:spacing w:before="120"/>
        <w:ind w:left="425"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52260B">
        <w:rPr>
          <w:rStyle w:val="heading20"/>
          <w:rFonts w:ascii="Open Sans" w:hAnsi="Open Sans" w:cs="Open Sans"/>
          <w:color w:val="auto"/>
          <w:sz w:val="20"/>
          <w:szCs w:val="20"/>
        </w:rPr>
        <w:t>8)</w:t>
      </w:r>
      <w:r w:rsidRPr="0052260B">
        <w:rPr>
          <w:rFonts w:cs="Open Sans"/>
          <w:color w:val="auto"/>
          <w:szCs w:val="20"/>
        </w:rPr>
        <w:t xml:space="preserve"> </w:t>
      </w:r>
      <w:r w:rsidR="009133A6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zobowiązany jest do systematycznego prowadzenia prac porządkowych</w:t>
      </w:r>
      <w:r w:rsidR="00056001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9133A6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rejonie placu budowy, wygrodzenia placu budowy, zapewnienia bezpiecznego przejścia dla pieszych.</w:t>
      </w:r>
    </w:p>
    <w:p w14:paraId="4064401C" w14:textId="77777777" w:rsidR="009133A6" w:rsidRPr="0052260B" w:rsidRDefault="009133A6" w:rsidP="00AA6132">
      <w:pPr>
        <w:pStyle w:val="Akapitzlist"/>
        <w:numPr>
          <w:ilvl w:val="0"/>
          <w:numId w:val="14"/>
        </w:numPr>
        <w:shd w:val="clear" w:color="auto" w:fill="FFFFFF"/>
        <w:spacing w:before="120"/>
        <w:ind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Przed rozpoczęciem robót Wykonawca zobowiązany jest do uzgodnienia harmonogramu robót z Zamawiającym</w:t>
      </w:r>
      <w:r w:rsidR="00F978A7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oraz zarządzającym terenem GZDiZ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401D" w14:textId="3E4FE986" w:rsidR="009133A6" w:rsidRPr="0052260B" w:rsidRDefault="009133A6" w:rsidP="00AA6132">
      <w:pPr>
        <w:pStyle w:val="Akapitzlist"/>
        <w:numPr>
          <w:ilvl w:val="0"/>
          <w:numId w:val="14"/>
        </w:numPr>
        <w:shd w:val="clear" w:color="auto" w:fill="FFFFFF"/>
        <w:spacing w:before="120"/>
        <w:ind w:left="782" w:right="170" w:hanging="357"/>
        <w:contextualSpacing w:val="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Realizacja przedmiotu zamówienia prowadzona będzie </w:t>
      </w:r>
      <w:r w:rsidR="00B31890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na otwartym terenie</w:t>
      </w:r>
      <w:r w:rsidR="00DD0457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, w sąsiedztwie czynnego </w:t>
      </w:r>
      <w:r w:rsidR="00A74BE8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punktu widokowego, placu zabaw</w:t>
      </w:r>
      <w:r w:rsidR="000138DE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, boiska</w:t>
      </w:r>
      <w:r w:rsidR="00DD0457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i ciągu pieszego. Należy zapewnić właściwe wygrodzenie placu budowy i zapewnić bezpieczeństwo osób postronnych. </w:t>
      </w:r>
      <w:r w:rsidR="005440AC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Sposób prowadzenia prac</w:t>
      </w:r>
      <w:r w:rsidR="00630CBD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5440AC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i organizacja placu budowy musi wykluczać dewastację istniej</w:t>
      </w:r>
      <w:r w:rsidR="00630CBD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ą</w:t>
      </w:r>
      <w:r w:rsidR="005440AC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cych wokół elementów zagospodarowania terenu, zieleni urządzonej i małej architektury</w:t>
      </w:r>
      <w:r w:rsidR="00C42268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401E" w14:textId="77777777" w:rsidR="009133A6" w:rsidRPr="0052260B" w:rsidRDefault="009133A6" w:rsidP="00AA6132">
      <w:pPr>
        <w:pStyle w:val="Akapitzlist"/>
        <w:numPr>
          <w:ilvl w:val="0"/>
          <w:numId w:val="14"/>
        </w:numPr>
        <w:shd w:val="clear" w:color="auto" w:fill="FFFFFF"/>
        <w:spacing w:before="120"/>
        <w:ind w:left="782" w:right="170" w:hanging="357"/>
        <w:contextualSpacing w:val="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zobowiązany jest:</w:t>
      </w:r>
    </w:p>
    <w:p w14:paraId="4064401F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aktualizować harmonogram robót na bieżąco z Zamawiającym;</w:t>
      </w:r>
    </w:p>
    <w:p w14:paraId="40644020" w14:textId="1F4CCDEA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zapewnić bezpieczne przejścia piesze i dojazd: użytkownikom </w:t>
      </w:r>
      <w:r w:rsidR="00AA29BB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sąsiednich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posesji, służbom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komunalnym, pojazdom uprzywilejowanym;</w:t>
      </w:r>
    </w:p>
    <w:p w14:paraId="40644021" w14:textId="77777777" w:rsidR="009133A6" w:rsidRPr="0052260B" w:rsidRDefault="009133A6" w:rsidP="00AA6132">
      <w:pPr>
        <w:pStyle w:val="western"/>
        <w:numPr>
          <w:ilvl w:val="0"/>
          <w:numId w:val="7"/>
        </w:numPr>
        <w:ind w:left="1418" w:hanging="567"/>
        <w:jc w:val="both"/>
        <w:rPr>
          <w:rStyle w:val="Bodytext"/>
          <w:rFonts w:ascii="Open Sans" w:eastAsia="Times New Roman" w:hAnsi="Open Sans" w:cs="Open Sans"/>
          <w:b w:val="0"/>
          <w:bCs w:val="0"/>
          <w:color w:val="auto"/>
          <w:sz w:val="20"/>
          <w:szCs w:val="20"/>
        </w:rPr>
      </w:pPr>
      <w:r w:rsidRPr="0052260B">
        <w:rPr>
          <w:rFonts w:cs="Open Sans"/>
          <w:b w:val="0"/>
          <w:bCs w:val="0"/>
          <w:color w:val="auto"/>
          <w:sz w:val="20"/>
          <w:szCs w:val="20"/>
        </w:rPr>
        <w:t>ustalić z właścicielami sąsiedniego  terenu  zasady korzystania z dróg dojazdowych i przewidzieć związane w tym koszty w wynagrodzeniu ryczałtowym;</w:t>
      </w:r>
    </w:p>
    <w:p w14:paraId="40644022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zapewnić bezpieczną organizację ruchu kołowego i pieszego wraz z czytelnym i widocznym oznakowaniem;</w:t>
      </w:r>
    </w:p>
    <w:p w14:paraId="40644023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do ochrony roślinności istniejącej:</w:t>
      </w:r>
    </w:p>
    <w:p w14:paraId="40644024" w14:textId="77777777" w:rsidR="009133A6" w:rsidRPr="0052260B" w:rsidRDefault="009133A6" w:rsidP="00AA6132">
      <w:pPr>
        <w:numPr>
          <w:ilvl w:val="0"/>
          <w:numId w:val="6"/>
        </w:numPr>
        <w:shd w:val="clear" w:color="auto" w:fill="FFFFFF"/>
        <w:ind w:left="1418" w:right="170" w:hanging="142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przed przystąpieniem do realizacji projektu przygotować teren zgodnie z planem organizacji budowy,</w:t>
      </w:r>
    </w:p>
    <w:p w14:paraId="40644025" w14:textId="77777777" w:rsidR="009133A6" w:rsidRPr="0052260B" w:rsidRDefault="009133A6" w:rsidP="00AA6132">
      <w:pPr>
        <w:numPr>
          <w:ilvl w:val="0"/>
          <w:numId w:val="6"/>
        </w:numPr>
        <w:shd w:val="clear" w:color="auto" w:fill="FFFFFF"/>
        <w:ind w:left="1418" w:right="170" w:hanging="142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wygrodzić strefy ochrony drzew i krzewów,</w:t>
      </w:r>
    </w:p>
    <w:p w14:paraId="40644026" w14:textId="77777777" w:rsidR="009133A6" w:rsidRPr="0052260B" w:rsidRDefault="009133A6" w:rsidP="00AA6132">
      <w:pPr>
        <w:numPr>
          <w:ilvl w:val="0"/>
          <w:numId w:val="6"/>
        </w:numPr>
        <w:shd w:val="clear" w:color="auto" w:fill="FFFFFF"/>
        <w:ind w:left="1418" w:right="170" w:hanging="142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zastosować inne formy ochrony drzew (osłona pnia, podwiązanie gałęzi, nadzór inspektora ds. zieleni);</w:t>
      </w:r>
    </w:p>
    <w:p w14:paraId="40644027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wykonać część opisową do planu organizacji terenu budowy;</w:t>
      </w:r>
    </w:p>
    <w:p w14:paraId="40644028" w14:textId="0D5FACAD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zapewnić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ciągły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nadzór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całodobowy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nad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oznakowaniem drogowym i wprowadzanymi</w:t>
      </w:r>
      <w:r w:rsidR="00155E89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sukcesywnie zmianami w organizacji ruchu;</w:t>
      </w:r>
    </w:p>
    <w:p w14:paraId="40644029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okresie trwania budowy, Wykonawca zobowiązany jest do utrzymania układu drogowego</w:t>
      </w:r>
      <w:r w:rsidRPr="0052260B">
        <w:rPr>
          <w:rFonts w:cs="Open Sans"/>
          <w:color w:val="auto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rejonie budowy w należytym stanie technicznym i czystości;</w:t>
      </w:r>
    </w:p>
    <w:p w14:paraId="4064402A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prowadzić roboty zgodnie z przepisami bhp i ppoż. oraz utrzymywać plac budowy w należytym porządku;</w:t>
      </w:r>
    </w:p>
    <w:p w14:paraId="4064402B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przyjąć technologie i organizacje robót, która nie spowoduje dewastacji wykonanych obiektów zlokalizowanych w sąsiedztwie placu budowy, dróg dojazdowych oraz wykonanych robót;</w:t>
      </w:r>
    </w:p>
    <w:p w14:paraId="4064402C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zorganizować we własnym zakresie czasowy plac składowy i magazyn urobku powstałego podczas wykonywania robót;</w:t>
      </w:r>
    </w:p>
    <w:p w14:paraId="4064402D" w14:textId="2BAD6182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przypadku niezbędnym do wyprzedzającego zawiadomienia użytkowników urządzeń podziemnych o planowanym terminie rozpoczęcia robót;</w:t>
      </w:r>
    </w:p>
    <w:p w14:paraId="4064402E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prowadzić roboty zgodnie z wymogami Rozporządzenia Ministra Infrastruktury z dnia 12 kwietnia 2002r. w sprawie warunków technicznych, jakim powinny odpowiadać budynki i ich usytuowanie (Dz. U. z 201</w:t>
      </w:r>
      <w:r w:rsidR="001A03E2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9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r., poz. 1</w:t>
      </w:r>
      <w:r w:rsidR="00F34A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065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proofErr w:type="spellStart"/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t.j</w:t>
      </w:r>
      <w:proofErr w:type="spellEnd"/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.);</w:t>
      </w:r>
    </w:p>
    <w:p w14:paraId="4064402F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spełnić wymagania Rozporządzenia Ministra Infrastruktury z dnia 23 czerwca 2003 r. w sprawie informacji dotyczącej bezpieczeństwa i ochrony zdrowia oraz planu bezpieczeństwa i ochrony zdrowia (Dz. U. z 2003 r</w:t>
      </w:r>
      <w:r w:rsidR="00875E23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nr 120, poz. 1126)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0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spełnić wymagania Rozporządzenia Ministra Infrastruktury z dnia 23 czerwca 2003 r.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lastRenderedPageBreak/>
        <w:t>w sprawie bezpieczeństwa i higieny pracy podczas wykonywania robót budowlanych (Dz. U. 2003 r</w:t>
      </w:r>
      <w:r w:rsidR="002A42B9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nr 47, poz. 401)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1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obowiązkiem Wykonawcy jest zapewnienie bezpiecznych warunków pracy dla swoich pracowników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2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przestrzegać przepisów ochrony przeciwpożarowej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3" w14:textId="77777777" w:rsidR="009133A6" w:rsidRPr="00CD1765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zobowiązań wynikających z warunków prowadzenia robót</w:t>
      </w:r>
      <w:r w:rsidR="00BA69D5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4" w14:textId="77777777" w:rsidR="009133A6" w:rsidRPr="00CD1765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usunięcia ewentualnych kolizji, uzgodnień, odbiorów, </w:t>
      </w:r>
      <w:proofErr w:type="spellStart"/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wyłączeń</w:t>
      </w:r>
      <w:proofErr w:type="spellEnd"/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sieci w celu wykonania i odbioru robót</w:t>
      </w:r>
      <w:r w:rsidR="00BA69D5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5" w14:textId="77777777" w:rsidR="009133A6" w:rsidRPr="00CD1765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sporządzenia protokołów z badań , pomiarów i prób</w:t>
      </w:r>
      <w:r w:rsidR="00460569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6" w14:textId="77777777" w:rsidR="00983F14" w:rsidRPr="00CD1765" w:rsidRDefault="00983F14" w:rsidP="00872ED7">
      <w:pPr>
        <w:pStyle w:val="Heading2"/>
        <w:spacing w:line="240" w:lineRule="auto"/>
        <w:ind w:firstLine="0"/>
        <w:jc w:val="both"/>
        <w:rPr>
          <w:rStyle w:val="heading20"/>
          <w:rFonts w:ascii="Open Sans" w:hAnsi="Open Sans" w:cs="Open Sans"/>
          <w:color w:val="auto"/>
          <w:sz w:val="20"/>
          <w:szCs w:val="20"/>
        </w:rPr>
      </w:pPr>
    </w:p>
    <w:p w14:paraId="40644037" w14:textId="77777777" w:rsidR="009133A6" w:rsidRPr="00CD1765" w:rsidRDefault="009133A6" w:rsidP="00872ED7">
      <w:pPr>
        <w:pStyle w:val="Heading2"/>
        <w:spacing w:line="240" w:lineRule="auto"/>
        <w:ind w:firstLine="0"/>
        <w:jc w:val="both"/>
        <w:rPr>
          <w:rStyle w:val="heading20"/>
          <w:rFonts w:ascii="Open Sans" w:hAnsi="Open Sans" w:cs="Open Sans"/>
          <w:color w:val="auto"/>
          <w:sz w:val="20"/>
          <w:szCs w:val="20"/>
        </w:rPr>
      </w:pPr>
      <w:r w:rsidRPr="00CD1765">
        <w:rPr>
          <w:rStyle w:val="heading20"/>
          <w:rFonts w:ascii="Open Sans" w:hAnsi="Open Sans" w:cs="Open Sans"/>
          <w:color w:val="auto"/>
          <w:sz w:val="20"/>
          <w:szCs w:val="20"/>
        </w:rPr>
        <w:t>Koszty wynikające z w/w zobowiązań należy uwzględnić w wynagrodzeniu ryczałtowym.</w:t>
      </w:r>
    </w:p>
    <w:p w14:paraId="40644039" w14:textId="77777777" w:rsidR="009133A6" w:rsidRPr="00CD1765" w:rsidRDefault="009133A6" w:rsidP="00397E76">
      <w:pPr>
        <w:pStyle w:val="Nagwek2"/>
        <w:rPr>
          <w:color w:val="auto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Odległość dowozu materiałów masowych (m. in. kamień, piasek, żwir, humus) Wykonawca ustali we własnym zakresie i uwzględni koszty z tym związane w cenie oferty.</w:t>
      </w:r>
    </w:p>
    <w:p w14:paraId="4064403A" w14:textId="77777777" w:rsidR="003513A7" w:rsidRPr="00CD1765" w:rsidRDefault="009133A6" w:rsidP="00397E76">
      <w:pPr>
        <w:pStyle w:val="Nagwek2"/>
        <w:rPr>
          <w:color w:val="auto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0bsługę geodezyjną i geologiczną niezbędną przy realizacji zamówienia wraz z operatem geodezyjnym powykonawczym zabezpiecza Wykonawca, a jej koszt należy uwzględnić w cenie oferty.</w:t>
      </w:r>
    </w:p>
    <w:p w14:paraId="4064403B" w14:textId="77777777" w:rsidR="009133A6" w:rsidRPr="00CD1765" w:rsidRDefault="009133A6" w:rsidP="00397E76">
      <w:pPr>
        <w:pStyle w:val="Nagwek2"/>
        <w:rPr>
          <w:color w:val="auto"/>
        </w:rPr>
      </w:pPr>
      <w:r w:rsidRPr="00CD1765">
        <w:rPr>
          <w:rStyle w:val="heading20"/>
          <w:rFonts w:ascii="Open Sans" w:hAnsi="Open Sans" w:cs="Open Sans"/>
          <w:color w:val="auto"/>
          <w:sz w:val="20"/>
          <w:szCs w:val="20"/>
        </w:rPr>
        <w:t>W terminie zakończenia odbioru zadania Wykonawca dostarczy:</w:t>
      </w:r>
    </w:p>
    <w:p w14:paraId="44120183" w14:textId="77777777" w:rsidR="004E5E36" w:rsidRPr="004E5E36" w:rsidRDefault="004E5E36" w:rsidP="00AA6132">
      <w:pPr>
        <w:pStyle w:val="Nagwek2"/>
        <w:numPr>
          <w:ilvl w:val="1"/>
          <w:numId w:val="26"/>
        </w:numPr>
        <w:ind w:left="1134" w:hanging="425"/>
        <w:rPr>
          <w:rStyle w:val="Bodytext"/>
          <w:rFonts w:ascii="Open Sans" w:hAnsi="Open Sans" w:cs="Open Sans"/>
          <w:b/>
          <w:color w:val="auto"/>
          <w:sz w:val="20"/>
          <w:szCs w:val="20"/>
        </w:rPr>
      </w:pPr>
      <w:r w:rsidRPr="004E5E36">
        <w:rPr>
          <w:rStyle w:val="Bodytext"/>
          <w:rFonts w:ascii="Open Sans" w:hAnsi="Open Sans" w:cs="Open Sans"/>
          <w:b/>
          <w:color w:val="auto"/>
          <w:sz w:val="20"/>
          <w:szCs w:val="20"/>
        </w:rPr>
        <w:t>kompletną dokumentację powykonawczą wraz z szczegółowym jej wykazem w 2 egz. z podziałem na Użytkownika i Zamawiającego,</w:t>
      </w:r>
    </w:p>
    <w:p w14:paraId="01D0C720" w14:textId="77777777" w:rsidR="004E5E36" w:rsidRPr="004E5E36" w:rsidRDefault="004E5E36" w:rsidP="00AA6132">
      <w:pPr>
        <w:pStyle w:val="Nagwek2"/>
        <w:numPr>
          <w:ilvl w:val="1"/>
          <w:numId w:val="26"/>
        </w:numPr>
        <w:ind w:left="1134" w:hanging="425"/>
        <w:rPr>
          <w:rStyle w:val="Bodytext"/>
          <w:rFonts w:ascii="Open Sans" w:hAnsi="Open Sans" w:cs="Open Sans"/>
          <w:b/>
          <w:color w:val="auto"/>
          <w:sz w:val="20"/>
          <w:szCs w:val="20"/>
        </w:rPr>
      </w:pPr>
      <w:r w:rsidRPr="004E5E36">
        <w:rPr>
          <w:rStyle w:val="Bodytext"/>
          <w:rFonts w:ascii="Open Sans" w:hAnsi="Open Sans" w:cs="Open Sans"/>
          <w:b/>
          <w:color w:val="auto"/>
          <w:sz w:val="20"/>
          <w:szCs w:val="20"/>
        </w:rPr>
        <w:t>zestawienie rzeczowe wykonanych robót w podziale na branże wg nazewnictwa zgodnego z tabelą elementów scalonych,</w:t>
      </w:r>
    </w:p>
    <w:p w14:paraId="4173C382" w14:textId="77777777" w:rsidR="004E5E36" w:rsidRPr="004E5E36" w:rsidRDefault="004E5E36" w:rsidP="00AA6132">
      <w:pPr>
        <w:pStyle w:val="Nagwek2"/>
        <w:numPr>
          <w:ilvl w:val="1"/>
          <w:numId w:val="26"/>
        </w:numPr>
        <w:ind w:left="1134" w:hanging="425"/>
        <w:rPr>
          <w:rStyle w:val="Bodytext"/>
          <w:rFonts w:ascii="Open Sans" w:hAnsi="Open Sans" w:cs="Open Sans"/>
          <w:b/>
          <w:color w:val="auto"/>
          <w:sz w:val="20"/>
          <w:szCs w:val="20"/>
        </w:rPr>
      </w:pPr>
      <w:r w:rsidRPr="004E5E36">
        <w:rPr>
          <w:rStyle w:val="Bodytext"/>
          <w:rFonts w:ascii="Open Sans" w:hAnsi="Open Sans" w:cs="Open Sans"/>
          <w:b/>
          <w:color w:val="auto"/>
          <w:sz w:val="20"/>
          <w:szCs w:val="20"/>
        </w:rPr>
        <w:t>mapę powykonawczą zarejestrowaną w Ośrodku Zasobu Geodezyjnego i Kartograficznego Wydziału Geodezji Urzędu Miejskiego w Gdańsku,</w:t>
      </w:r>
    </w:p>
    <w:p w14:paraId="6FE77CF3" w14:textId="77777777" w:rsidR="004E5E36" w:rsidRPr="004E5E36" w:rsidRDefault="004E5E36" w:rsidP="00AA6132">
      <w:pPr>
        <w:pStyle w:val="Nagwek2"/>
        <w:numPr>
          <w:ilvl w:val="1"/>
          <w:numId w:val="26"/>
        </w:numPr>
        <w:ind w:left="1134" w:hanging="425"/>
        <w:rPr>
          <w:rStyle w:val="Bodytext"/>
          <w:rFonts w:ascii="Open Sans" w:eastAsia="Times New Roman" w:hAnsi="Open Sans" w:cs="Times New Roman"/>
          <w:color w:val="auto"/>
          <w:sz w:val="20"/>
          <w:szCs w:val="20"/>
        </w:rPr>
      </w:pPr>
      <w:r w:rsidRPr="004E5E36">
        <w:rPr>
          <w:rStyle w:val="Bodytext"/>
          <w:rFonts w:ascii="Open Sans" w:hAnsi="Open Sans" w:cs="Open Sans"/>
          <w:b/>
          <w:color w:val="auto"/>
          <w:sz w:val="20"/>
          <w:szCs w:val="20"/>
        </w:rPr>
        <w:t>dokumenty potwierdzające dopuszczenie obiektu do użytkowania</w:t>
      </w:r>
    </w:p>
    <w:p w14:paraId="4064403E" w14:textId="470041C2" w:rsidR="009133A6" w:rsidRPr="00CD1765" w:rsidRDefault="009133A6" w:rsidP="004E5E36">
      <w:pPr>
        <w:pStyle w:val="Nagwek2"/>
        <w:rPr>
          <w:color w:val="auto"/>
        </w:rPr>
      </w:pPr>
      <w:r w:rsidRPr="00CD1765">
        <w:rPr>
          <w:rStyle w:val="heading20"/>
          <w:rFonts w:ascii="Open Sans" w:hAnsi="Open Sans" w:cs="Open Sans"/>
          <w:bCs w:val="0"/>
          <w:color w:val="auto"/>
          <w:sz w:val="20"/>
          <w:szCs w:val="20"/>
        </w:rPr>
        <w:t>Materiały i wyroby użyte do wykonania przedmiotu zamówienia winny spełniać wymogi określone w:</w:t>
      </w:r>
    </w:p>
    <w:p w14:paraId="4064403F" w14:textId="77777777" w:rsidR="009133A6" w:rsidRPr="00CD1765" w:rsidRDefault="009133A6" w:rsidP="00AA6132">
      <w:pPr>
        <w:numPr>
          <w:ilvl w:val="1"/>
          <w:numId w:val="3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Deklaracji właściwości użytkowych zgodnie z Rozporządzeniem Parlamentu Europejskiego i Rady UE Nr 305/2011 z dnia 09 marca 2011 r.,</w:t>
      </w:r>
    </w:p>
    <w:p w14:paraId="40644040" w14:textId="77777777" w:rsidR="009133A6" w:rsidRPr="00CD1765" w:rsidRDefault="009133A6" w:rsidP="00AA6132">
      <w:pPr>
        <w:numPr>
          <w:ilvl w:val="1"/>
          <w:numId w:val="3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Ustawie - Prawo budowlane/tekst jednolity (Dz. U. z 20</w:t>
      </w:r>
      <w:r w:rsidR="00F0470D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20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r„ poz. 1</w:t>
      </w:r>
      <w:r w:rsidR="00F0470D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333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),</w:t>
      </w:r>
    </w:p>
    <w:p w14:paraId="40644041" w14:textId="77777777" w:rsidR="009133A6" w:rsidRPr="00CD1765" w:rsidRDefault="009133A6" w:rsidP="00AA6132">
      <w:pPr>
        <w:numPr>
          <w:ilvl w:val="1"/>
          <w:numId w:val="3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Ustawie o wyrobach budowlanych z dnia 16 kwietnia 2004 r. (Dz. U. z 20</w:t>
      </w:r>
      <w:r w:rsidR="00B849EB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20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r., poz. </w:t>
      </w:r>
      <w:r w:rsidR="00B849EB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215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.),</w:t>
      </w:r>
    </w:p>
    <w:p w14:paraId="40644042" w14:textId="77777777" w:rsidR="009133A6" w:rsidRPr="00CD1765" w:rsidRDefault="009133A6" w:rsidP="00E84028">
      <w:pPr>
        <w:ind w:left="851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d) Rozporządzenia Ministra Infrastruktury z dnia 11 sierpnia 2004 r. w sprawie sposobów deklarowania właściwości wyrobów budowlanych oraz sposobu znakowania ich znakiem budowlanym (Dz. U. z 2016 r., poz. 1966).</w:t>
      </w:r>
    </w:p>
    <w:p w14:paraId="40644043" w14:textId="77777777" w:rsidR="009133A6" w:rsidRPr="00CD1765" w:rsidRDefault="009133A6" w:rsidP="00E84028">
      <w:pPr>
        <w:ind w:left="851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Każde urządzenie:</w:t>
      </w:r>
    </w:p>
    <w:p w14:paraId="40644044" w14:textId="77777777" w:rsidR="009133A6" w:rsidRPr="00CD1765" w:rsidRDefault="009133A6" w:rsidP="00AA6132">
      <w:pPr>
        <w:numPr>
          <w:ilvl w:val="0"/>
          <w:numId w:val="4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musi posiadać certyfikat bezpieczeństwa wydany przez jednostkę certyfikującą,</w:t>
      </w:r>
    </w:p>
    <w:p w14:paraId="40644045" w14:textId="77777777" w:rsidR="009133A6" w:rsidRPr="00CD1765" w:rsidRDefault="009133A6" w:rsidP="00AA6132">
      <w:pPr>
        <w:numPr>
          <w:ilvl w:val="0"/>
          <w:numId w:val="4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być wykonane zgodnie z normami: norma PN-EN 1176 dot. bezpieczeństwa na placach zabaw PN-EN ISO 1461 - Ochrona przed korozją. Powłoki cynkowe nanoszone na stal metoda zanurzeniową (cynkowanie jednostkowe) - wymagania i badania, norma PN-EN 13438:2006 na powłoki z farb proszkowych,</w:t>
      </w:r>
    </w:p>
    <w:p w14:paraId="40644046" w14:textId="77777777" w:rsidR="009133A6" w:rsidRPr="00CD1765" w:rsidRDefault="009133A6" w:rsidP="00AA6132">
      <w:pPr>
        <w:numPr>
          <w:ilvl w:val="0"/>
          <w:numId w:val="4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posiadać atesty materiałowe.</w:t>
      </w:r>
    </w:p>
    <w:p w14:paraId="40644047" w14:textId="77777777" w:rsidR="009133A6" w:rsidRPr="00CD1765" w:rsidRDefault="009133A6" w:rsidP="00E84028">
      <w:pPr>
        <w:pStyle w:val="Bodytext20"/>
        <w:spacing w:line="240" w:lineRule="auto"/>
        <w:ind w:left="851"/>
        <w:rPr>
          <w:rStyle w:val="Bodytext2"/>
          <w:rFonts w:ascii="Open Sans" w:hAnsi="Open Sans" w:cs="Open Sans"/>
          <w:b/>
          <w:bCs/>
          <w:color w:val="auto"/>
          <w:sz w:val="20"/>
          <w:szCs w:val="20"/>
        </w:rPr>
      </w:pPr>
      <w:r w:rsidRPr="00CD1765">
        <w:rPr>
          <w:rStyle w:val="Bodytext2"/>
          <w:rFonts w:ascii="Open Sans" w:hAnsi="Open Sans" w:cs="Open Sans"/>
          <w:b/>
          <w:bCs/>
          <w:color w:val="auto"/>
          <w:sz w:val="20"/>
          <w:szCs w:val="20"/>
        </w:rPr>
        <w:t>Na wszystkie materiały wykonawca dostarczy atesty lub świadectwa (np. Instytutu Techniki Budowlanej) dopuszczające stosowanie ich w obiektach użyteczności publicznej oraz deklarację własności użytkowych - przed wbudowaniem.</w:t>
      </w:r>
    </w:p>
    <w:p w14:paraId="40644048" w14:textId="77777777" w:rsidR="00BC3ECD" w:rsidRPr="00CD1765" w:rsidRDefault="009133A6" w:rsidP="00397E76">
      <w:pPr>
        <w:pStyle w:val="Nagwek2"/>
        <w:rPr>
          <w:color w:val="auto"/>
        </w:rPr>
      </w:pPr>
      <w:r w:rsidRPr="00CD1765">
        <w:rPr>
          <w:rStyle w:val="heading10"/>
          <w:rFonts w:ascii="Open Sans" w:hAnsi="Open Sans" w:cs="Open Sans"/>
          <w:color w:val="auto"/>
          <w:sz w:val="20"/>
          <w:szCs w:val="20"/>
        </w:rPr>
        <w:t>Dodatkowe wytyczne inwestorskie i uwarunkowania związane z budową i jej</w:t>
      </w:r>
      <w:r w:rsidR="009A59B5" w:rsidRPr="00CD1765">
        <w:rPr>
          <w:rStyle w:val="heading10"/>
          <w:rFonts w:ascii="Open Sans" w:hAnsi="Open Sans" w:cs="Open Sans"/>
          <w:color w:val="auto"/>
          <w:sz w:val="20"/>
          <w:szCs w:val="20"/>
        </w:rPr>
        <w:t xml:space="preserve"> </w:t>
      </w:r>
      <w:r w:rsidRPr="00CD1765">
        <w:rPr>
          <w:rStyle w:val="heading10"/>
          <w:rFonts w:ascii="Open Sans" w:hAnsi="Open Sans" w:cs="Open Sans"/>
          <w:color w:val="auto"/>
          <w:sz w:val="20"/>
          <w:szCs w:val="20"/>
        </w:rPr>
        <w:t>prowadzeniem</w:t>
      </w:r>
      <w:r w:rsidR="00BC3ECD" w:rsidRPr="00CD1765">
        <w:rPr>
          <w:rStyle w:val="heading10"/>
          <w:rFonts w:ascii="Open Sans" w:hAnsi="Open Sans" w:cs="Open Sans"/>
          <w:color w:val="auto"/>
          <w:sz w:val="20"/>
          <w:szCs w:val="20"/>
        </w:rPr>
        <w:t>:</w:t>
      </w:r>
    </w:p>
    <w:p w14:paraId="40644049" w14:textId="77777777" w:rsidR="009133A6" w:rsidRPr="00A504CF" w:rsidRDefault="009133A6" w:rsidP="00AA6132">
      <w:pPr>
        <w:pStyle w:val="Akapitzlist"/>
        <w:numPr>
          <w:ilvl w:val="0"/>
          <w:numId w:val="15"/>
        </w:numPr>
        <w:ind w:left="1134" w:hanging="425"/>
        <w:rPr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Koszty wszelkich opłat administracyjnych ponosi Wykonawca.</w:t>
      </w:r>
    </w:p>
    <w:p w14:paraId="4064404A" w14:textId="77777777" w:rsidR="009133A6" w:rsidRPr="00A504CF" w:rsidRDefault="009133A6" w:rsidP="00AA6132">
      <w:pPr>
        <w:pStyle w:val="Akapitzlist"/>
        <w:numPr>
          <w:ilvl w:val="0"/>
          <w:numId w:val="15"/>
        </w:numPr>
        <w:ind w:left="1134" w:hanging="425"/>
        <w:rPr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Nadzór autorski nad realizacją zadania zapewnia Wykonawca.</w:t>
      </w:r>
    </w:p>
    <w:p w14:paraId="4064404B" w14:textId="77777777" w:rsidR="009133A6" w:rsidRPr="00A504CF" w:rsidRDefault="009133A6" w:rsidP="00AA6132">
      <w:pPr>
        <w:pStyle w:val="Akapitzlist"/>
        <w:numPr>
          <w:ilvl w:val="0"/>
          <w:numId w:val="15"/>
        </w:numPr>
        <w:ind w:left="1134" w:hanging="425"/>
        <w:rPr>
          <w:rStyle w:val="Bodytext"/>
          <w:rFonts w:ascii="Open Sans" w:eastAsia="Times New Roman" w:hAnsi="Open Sans" w:cs="Times New Roman"/>
          <w:color w:val="auto"/>
          <w:sz w:val="20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lastRenderedPageBreak/>
        <w:t>Wykonawca zapewni warunki umożliwiające prawidłowe wykonanie prac budowlanych.</w:t>
      </w:r>
    </w:p>
    <w:p w14:paraId="4064404C" w14:textId="77777777" w:rsidR="00FB4208" w:rsidRPr="00A504CF" w:rsidRDefault="00FB4208" w:rsidP="00FB4208">
      <w:pPr>
        <w:rPr>
          <w:color w:val="auto"/>
          <w:szCs w:val="20"/>
        </w:rPr>
      </w:pPr>
    </w:p>
    <w:p w14:paraId="4064404D" w14:textId="77777777" w:rsidR="00C83405" w:rsidRPr="00A504CF" w:rsidRDefault="00C83405" w:rsidP="6D5F4F4F">
      <w:pPr>
        <w:pStyle w:val="Nagwek1"/>
        <w:spacing w:before="120"/>
        <w:rPr>
          <w:color w:val="auto"/>
        </w:rPr>
      </w:pPr>
      <w:bookmarkStart w:id="2" w:name="bookmark20"/>
      <w:r w:rsidRPr="00A504CF">
        <w:rPr>
          <w:rStyle w:val="heading20"/>
          <w:rFonts w:ascii="Open Sans" w:hAnsi="Open Sans" w:cs="Open Sans"/>
          <w:color w:val="auto"/>
          <w:sz w:val="20"/>
          <w:szCs w:val="20"/>
        </w:rPr>
        <w:t>Część informacyjna programu funkcjonalno-użytkowego</w:t>
      </w:r>
      <w:bookmarkStart w:id="3" w:name="bookmark21"/>
      <w:bookmarkEnd w:id="2"/>
    </w:p>
    <w:p w14:paraId="4064404E" w14:textId="77777777" w:rsidR="00C83405" w:rsidRPr="00A504CF" w:rsidRDefault="00C83405" w:rsidP="00AA6132">
      <w:pPr>
        <w:pStyle w:val="Nagwek2"/>
        <w:numPr>
          <w:ilvl w:val="1"/>
          <w:numId w:val="22"/>
        </w:numPr>
        <w:ind w:left="1134" w:hanging="567"/>
        <w:rPr>
          <w:color w:val="auto"/>
        </w:rPr>
      </w:pPr>
      <w:r w:rsidRPr="00A504CF">
        <w:rPr>
          <w:rStyle w:val="heading30"/>
          <w:rFonts w:ascii="Open Sans" w:hAnsi="Open Sans" w:cs="Open Sans"/>
          <w:color w:val="auto"/>
          <w:sz w:val="20"/>
          <w:szCs w:val="20"/>
        </w:rPr>
        <w:t>Dokumenty potwierdzające zgodność zamierzenia budowlanego z wymaganiami wynikającym z odrębnych przepisów</w:t>
      </w:r>
      <w:bookmarkEnd w:id="3"/>
      <w:r w:rsidR="00D805A8" w:rsidRPr="00A504CF">
        <w:rPr>
          <w:rStyle w:val="heading30"/>
          <w:rFonts w:ascii="Open Sans" w:hAnsi="Open Sans" w:cs="Open Sans"/>
          <w:color w:val="auto"/>
          <w:sz w:val="20"/>
          <w:szCs w:val="20"/>
        </w:rPr>
        <w:t>.</w:t>
      </w:r>
    </w:p>
    <w:p w14:paraId="4064404F" w14:textId="77777777" w:rsidR="00C83405" w:rsidRPr="00A504CF" w:rsidRDefault="00C83405" w:rsidP="00A504CF">
      <w:pPr>
        <w:ind w:left="1134"/>
        <w:rPr>
          <w:rFonts w:cs="Open Sans"/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Dla obszaru inwestycji </w:t>
      </w:r>
      <w:r w:rsidR="003424F5"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nie ma </w:t>
      </w: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 miejscowego planu zagospodarowania przestrzennego. Inwestycja nie stanowi zmiany sposobu użytkowania.</w:t>
      </w:r>
    </w:p>
    <w:p w14:paraId="40644050" w14:textId="77777777" w:rsidR="00C83405" w:rsidRPr="00A504CF" w:rsidRDefault="00C83405" w:rsidP="00397E76">
      <w:pPr>
        <w:pStyle w:val="Nagwek2"/>
        <w:rPr>
          <w:color w:val="auto"/>
        </w:rPr>
      </w:pPr>
      <w:bookmarkStart w:id="4" w:name="bookmark22"/>
      <w:r w:rsidRPr="00A504CF">
        <w:rPr>
          <w:rStyle w:val="heading30"/>
          <w:rFonts w:ascii="Open Sans" w:hAnsi="Open Sans" w:cs="Open Sans"/>
          <w:color w:val="auto"/>
          <w:sz w:val="20"/>
          <w:szCs w:val="20"/>
        </w:rPr>
        <w:t>Oświadczenie Zamawiającego stwierdzające jego prawo do dysponowania nieruchomością</w:t>
      </w:r>
      <w:bookmarkStart w:id="5" w:name="bookmark23"/>
      <w:bookmarkEnd w:id="4"/>
      <w:r w:rsidRPr="00A504CF">
        <w:rPr>
          <w:color w:val="auto"/>
        </w:rPr>
        <w:t xml:space="preserve"> </w:t>
      </w:r>
      <w:r w:rsidRPr="00A504CF">
        <w:rPr>
          <w:rStyle w:val="heading30"/>
          <w:rFonts w:ascii="Open Sans" w:hAnsi="Open Sans" w:cs="Open Sans"/>
          <w:color w:val="auto"/>
          <w:sz w:val="20"/>
          <w:szCs w:val="20"/>
        </w:rPr>
        <w:t>na cele budowlane</w:t>
      </w:r>
      <w:bookmarkEnd w:id="5"/>
    </w:p>
    <w:p w14:paraId="40644051" w14:textId="77777777" w:rsidR="00C83405" w:rsidRPr="00A504CF" w:rsidRDefault="00C83405" w:rsidP="00A504CF">
      <w:pPr>
        <w:ind w:left="1134"/>
        <w:rPr>
          <w:rFonts w:cs="Open Sans"/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Działka objęta zamówieniem stanowi własność Gminy Miasta Gdańska. Zamawiający udostępni Wykonawcy oświadczenie stwierdzające prawo do dysponowania nieruchomością na cele budowlane dla w/w działek.</w:t>
      </w:r>
    </w:p>
    <w:p w14:paraId="40644052" w14:textId="77777777" w:rsidR="00FB4208" w:rsidRPr="00A504CF" w:rsidRDefault="00FB4208" w:rsidP="00FB4208">
      <w:pPr>
        <w:rPr>
          <w:color w:val="auto"/>
          <w:szCs w:val="20"/>
        </w:rPr>
      </w:pPr>
    </w:p>
    <w:p w14:paraId="40644053" w14:textId="77777777" w:rsidR="00FB4208" w:rsidRPr="00A504CF" w:rsidRDefault="00FB4208" w:rsidP="00FB4208">
      <w:pPr>
        <w:rPr>
          <w:color w:val="auto"/>
          <w:szCs w:val="20"/>
        </w:rPr>
      </w:pPr>
    </w:p>
    <w:p w14:paraId="40644054" w14:textId="77777777" w:rsidR="00B3287B" w:rsidRPr="00A504CF" w:rsidRDefault="00B77C4A" w:rsidP="00C83405">
      <w:pPr>
        <w:rPr>
          <w:color w:val="auto"/>
          <w:szCs w:val="20"/>
        </w:rPr>
      </w:pPr>
      <w:r w:rsidRPr="00A504CF">
        <w:rPr>
          <w:color w:val="auto"/>
          <w:szCs w:val="20"/>
        </w:rPr>
        <w:t xml:space="preserve">Koszt </w:t>
      </w:r>
      <w:r w:rsidR="00361AFB" w:rsidRPr="00A504CF">
        <w:rPr>
          <w:color w:val="auto"/>
          <w:szCs w:val="20"/>
        </w:rPr>
        <w:t xml:space="preserve">dokumentacji  nie w powinien przekraczać 5%  kosztów oferty dla całego zadania. </w:t>
      </w:r>
    </w:p>
    <w:p w14:paraId="40644055" w14:textId="77777777" w:rsidR="00C83405" w:rsidRPr="00357B26" w:rsidRDefault="00C83405">
      <w:pPr>
        <w:rPr>
          <w:rFonts w:cs="Open Sans"/>
          <w:color w:val="FF0000"/>
          <w:szCs w:val="20"/>
        </w:rPr>
      </w:pPr>
    </w:p>
    <w:sectPr w:rsidR="00C83405" w:rsidRPr="00357B26" w:rsidSect="00CC53B0">
      <w:footerReference w:type="even" r:id="rId9"/>
      <w:footerReference w:type="default" r:id="rId10"/>
      <w:pgSz w:w="11909" w:h="16834"/>
      <w:pgMar w:top="818" w:right="1419" w:bottom="1843" w:left="1134" w:header="0" w:footer="55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5278B" w14:textId="77777777" w:rsidR="00EA62B6" w:rsidRDefault="00EA62B6">
      <w:r>
        <w:separator/>
      </w:r>
    </w:p>
  </w:endnote>
  <w:endnote w:type="continuationSeparator" w:id="0">
    <w:p w14:paraId="231E9E8D" w14:textId="77777777" w:rsidR="00EA62B6" w:rsidRDefault="00EA6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54706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64405A" w14:textId="77777777" w:rsidR="00A95282" w:rsidRDefault="00A95282">
            <w:pPr>
              <w:pStyle w:val="Stopka"/>
              <w:jc w:val="right"/>
            </w:pPr>
            <w:r>
              <w:t xml:space="preserve">Strona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 w:rsidR="00F926AA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 w:rsidR="00F926A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4064405B" w14:textId="77777777" w:rsidR="00A95282" w:rsidRDefault="00A95282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5877562"/>
      <w:docPartObj>
        <w:docPartGallery w:val="Page Numbers (Bottom of Page)"/>
        <w:docPartUnique/>
      </w:docPartObj>
    </w:sdtPr>
    <w:sdtEndPr/>
    <w:sdtContent>
      <w:sdt>
        <w:sdtPr>
          <w:id w:val="538642384"/>
          <w:docPartObj>
            <w:docPartGallery w:val="Page Numbers (Top of Page)"/>
            <w:docPartUnique/>
          </w:docPartObj>
        </w:sdtPr>
        <w:sdtEndPr/>
        <w:sdtContent>
          <w:p w14:paraId="4064405C" w14:textId="77777777" w:rsidR="00A95282" w:rsidRDefault="00A95282">
            <w:pPr>
              <w:pStyle w:val="Stopka"/>
              <w:jc w:val="right"/>
            </w:pPr>
            <w:r>
              <w:t xml:space="preserve">Strona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 w:rsidR="001D5D8C">
              <w:rPr>
                <w:b/>
                <w:bCs/>
                <w:noProof/>
              </w:rPr>
              <w:t>4</w:t>
            </w:r>
            <w:r w:rsidR="00F926AA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 w:rsidR="001D5D8C">
              <w:rPr>
                <w:b/>
                <w:bCs/>
                <w:noProof/>
              </w:rPr>
              <w:t>7</w:t>
            </w:r>
            <w:r w:rsidR="00F926A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4064405D" w14:textId="77777777" w:rsidR="00A95282" w:rsidRDefault="00A952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D6924" w14:textId="77777777" w:rsidR="00EA62B6" w:rsidRDefault="00EA62B6"/>
  </w:footnote>
  <w:footnote w:type="continuationSeparator" w:id="0">
    <w:p w14:paraId="179D7E70" w14:textId="77777777" w:rsidR="00EA62B6" w:rsidRDefault="00EA62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95C03"/>
    <w:multiLevelType w:val="hybridMultilevel"/>
    <w:tmpl w:val="2DF2F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A19DC"/>
    <w:multiLevelType w:val="hybridMultilevel"/>
    <w:tmpl w:val="9EA21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82DA4"/>
    <w:multiLevelType w:val="hybridMultilevel"/>
    <w:tmpl w:val="CCC8B142"/>
    <w:lvl w:ilvl="0" w:tplc="A036BE94">
      <w:start w:val="9"/>
      <w:numFmt w:val="decimal"/>
      <w:lvlText w:val="%1)"/>
      <w:lvlJc w:val="left"/>
      <w:pPr>
        <w:ind w:left="785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24520A6B"/>
    <w:multiLevelType w:val="hybridMultilevel"/>
    <w:tmpl w:val="59D2565E"/>
    <w:lvl w:ilvl="0" w:tplc="8AFECC7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 w:tplc="3E662BE4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 w:tplc="42504AAE">
      <w:numFmt w:val="decimal"/>
      <w:lvlText w:val=""/>
      <w:lvlJc w:val="left"/>
    </w:lvl>
    <w:lvl w:ilvl="3" w:tplc="54DE1AF6">
      <w:numFmt w:val="decimal"/>
      <w:lvlText w:val=""/>
      <w:lvlJc w:val="left"/>
    </w:lvl>
    <w:lvl w:ilvl="4" w:tplc="AE709E0C">
      <w:numFmt w:val="decimal"/>
      <w:lvlText w:val=""/>
      <w:lvlJc w:val="left"/>
    </w:lvl>
    <w:lvl w:ilvl="5" w:tplc="B53685BA">
      <w:numFmt w:val="decimal"/>
      <w:lvlText w:val=""/>
      <w:lvlJc w:val="left"/>
    </w:lvl>
    <w:lvl w:ilvl="6" w:tplc="D0BE8368">
      <w:numFmt w:val="decimal"/>
      <w:lvlText w:val=""/>
      <w:lvlJc w:val="left"/>
    </w:lvl>
    <w:lvl w:ilvl="7" w:tplc="91F01BE6">
      <w:numFmt w:val="decimal"/>
      <w:lvlText w:val=""/>
      <w:lvlJc w:val="left"/>
    </w:lvl>
    <w:lvl w:ilvl="8" w:tplc="AA143EE4">
      <w:numFmt w:val="decimal"/>
      <w:lvlText w:val=""/>
      <w:lvlJc w:val="left"/>
    </w:lvl>
  </w:abstractNum>
  <w:abstractNum w:abstractNumId="4" w15:restartNumberingAfterBreak="0">
    <w:nsid w:val="2E28613E"/>
    <w:multiLevelType w:val="hybridMultilevel"/>
    <w:tmpl w:val="8196B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41A65"/>
    <w:multiLevelType w:val="multilevel"/>
    <w:tmpl w:val="94E82E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ind w:left="1440" w:hanging="720"/>
      </w:pPr>
      <w:rPr>
        <w:rFonts w:ascii="Open Sans" w:eastAsia="Arial" w:hAnsi="Open Sans" w:cs="Open Sans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cs="Times New Roman" w:hint="default"/>
      </w:rPr>
    </w:lvl>
  </w:abstractNum>
  <w:abstractNum w:abstractNumId="6" w15:restartNumberingAfterBreak="0">
    <w:nsid w:val="34BA063C"/>
    <w:multiLevelType w:val="hybridMultilevel"/>
    <w:tmpl w:val="980202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B5D08"/>
    <w:multiLevelType w:val="hybridMultilevel"/>
    <w:tmpl w:val="F058DEFA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8" w15:restartNumberingAfterBreak="0">
    <w:nsid w:val="3B0D1E31"/>
    <w:multiLevelType w:val="multilevel"/>
    <w:tmpl w:val="8752D182"/>
    <w:lvl w:ilvl="0">
      <w:start w:val="1"/>
      <w:numFmt w:val="decimal"/>
      <w:pStyle w:val="Nagwek1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pStyle w:val="Nagwek2"/>
      <w:isLgl/>
      <w:lvlText w:val="%1.%2."/>
      <w:lvlJc w:val="left"/>
      <w:pPr>
        <w:ind w:left="1440" w:hanging="720"/>
      </w:pPr>
      <w:rPr>
        <w:rFonts w:eastAsia="Times New Roman" w:cs="Times New Roman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cs="Times New Roman" w:hint="default"/>
      </w:rPr>
    </w:lvl>
  </w:abstractNum>
  <w:abstractNum w:abstractNumId="9" w15:restartNumberingAfterBreak="0">
    <w:nsid w:val="44B64B4E"/>
    <w:multiLevelType w:val="hybridMultilevel"/>
    <w:tmpl w:val="6BA4E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F0959"/>
    <w:multiLevelType w:val="hybridMultilevel"/>
    <w:tmpl w:val="B9462092"/>
    <w:lvl w:ilvl="0" w:tplc="02C80C6A">
      <w:start w:val="2"/>
      <w:numFmt w:val="bullet"/>
      <w:lvlText w:val="-"/>
      <w:lvlJc w:val="left"/>
      <w:pPr>
        <w:ind w:left="1080" w:hanging="360"/>
      </w:pPr>
      <w:rPr>
        <w:rFonts w:ascii="Open Sans" w:eastAsia="Arial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431C6C"/>
    <w:multiLevelType w:val="hybridMultilevel"/>
    <w:tmpl w:val="30488FEC"/>
    <w:lvl w:ilvl="0" w:tplc="B52ABD0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 w:tplc="4850B6F4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 w:tplc="49EEB1B4">
      <w:numFmt w:val="decimal"/>
      <w:lvlText w:val=""/>
      <w:lvlJc w:val="left"/>
    </w:lvl>
    <w:lvl w:ilvl="3" w:tplc="E0E2BB7A">
      <w:numFmt w:val="decimal"/>
      <w:lvlText w:val=""/>
      <w:lvlJc w:val="left"/>
    </w:lvl>
    <w:lvl w:ilvl="4" w:tplc="CAFCB22A">
      <w:numFmt w:val="decimal"/>
      <w:lvlText w:val=""/>
      <w:lvlJc w:val="left"/>
    </w:lvl>
    <w:lvl w:ilvl="5" w:tplc="835490A2">
      <w:numFmt w:val="decimal"/>
      <w:lvlText w:val=""/>
      <w:lvlJc w:val="left"/>
    </w:lvl>
    <w:lvl w:ilvl="6" w:tplc="FE442EB8">
      <w:numFmt w:val="decimal"/>
      <w:lvlText w:val=""/>
      <w:lvlJc w:val="left"/>
    </w:lvl>
    <w:lvl w:ilvl="7" w:tplc="B540D682">
      <w:numFmt w:val="decimal"/>
      <w:lvlText w:val=""/>
      <w:lvlJc w:val="left"/>
    </w:lvl>
    <w:lvl w:ilvl="8" w:tplc="E9C6E25C">
      <w:numFmt w:val="decimal"/>
      <w:lvlText w:val=""/>
      <w:lvlJc w:val="left"/>
    </w:lvl>
  </w:abstractNum>
  <w:abstractNum w:abstractNumId="12" w15:restartNumberingAfterBreak="0">
    <w:nsid w:val="5980482A"/>
    <w:multiLevelType w:val="multilevel"/>
    <w:tmpl w:val="F7CE4870"/>
    <w:lvl w:ilvl="0">
      <w:start w:val="8"/>
      <w:numFmt w:val="decimal"/>
      <w:lvlText w:val="%1"/>
      <w:lvlJc w:val="left"/>
      <w:pPr>
        <w:ind w:left="360" w:hanging="360"/>
      </w:pPr>
      <w:rPr>
        <w:rFonts w:eastAsia="Arial" w:cs="Open Sans"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eastAsia="Arial" w:cs="Open Sans" w:hint="default"/>
        <w:b/>
        <w:bCs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eastAsia="Arial" w:cs="Open Sans"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eastAsia="Arial" w:cs="Open Sans"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eastAsia="Arial" w:cs="Open Sans"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eastAsia="Arial" w:cs="Open Sans"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eastAsia="Arial" w:cs="Open Sans"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eastAsia="Arial" w:cs="Open Sans"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eastAsia="Arial" w:cs="Open Sans" w:hint="default"/>
      </w:rPr>
    </w:lvl>
  </w:abstractNum>
  <w:abstractNum w:abstractNumId="13" w15:restartNumberingAfterBreak="0">
    <w:nsid w:val="5B8F3D55"/>
    <w:multiLevelType w:val="multilevel"/>
    <w:tmpl w:val="B792EC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hint="default"/>
        <w:b/>
        <w:bCs/>
      </w:rPr>
    </w:lvl>
    <w:lvl w:ilvl="2">
      <w:start w:val="10"/>
      <w:numFmt w:val="decimal"/>
      <w:lvlText w:val="2.3.%3."/>
      <w:lvlJc w:val="left"/>
      <w:pPr>
        <w:ind w:left="2280" w:hanging="72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5DC34C81"/>
    <w:multiLevelType w:val="hybridMultilevel"/>
    <w:tmpl w:val="BFD6138C"/>
    <w:lvl w:ilvl="0" w:tplc="E81E47EA">
      <w:start w:val="1"/>
      <w:numFmt w:val="decimal"/>
      <w:lvlText w:val="2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 w:tplc="573AA7B2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 w:tplc="F8404FBE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 w:tplc="BA9A2094">
      <w:numFmt w:val="decimal"/>
      <w:lvlText w:val=""/>
      <w:lvlJc w:val="left"/>
    </w:lvl>
    <w:lvl w:ilvl="4" w:tplc="113C87BA">
      <w:numFmt w:val="decimal"/>
      <w:lvlText w:val=""/>
      <w:lvlJc w:val="left"/>
    </w:lvl>
    <w:lvl w:ilvl="5" w:tplc="85462D0A">
      <w:numFmt w:val="decimal"/>
      <w:lvlText w:val=""/>
      <w:lvlJc w:val="left"/>
    </w:lvl>
    <w:lvl w:ilvl="6" w:tplc="39B07050">
      <w:numFmt w:val="decimal"/>
      <w:lvlText w:val=""/>
      <w:lvlJc w:val="left"/>
    </w:lvl>
    <w:lvl w:ilvl="7" w:tplc="09AED32E">
      <w:numFmt w:val="decimal"/>
      <w:lvlText w:val=""/>
      <w:lvlJc w:val="left"/>
    </w:lvl>
    <w:lvl w:ilvl="8" w:tplc="075E25D6">
      <w:numFmt w:val="decimal"/>
      <w:lvlText w:val=""/>
      <w:lvlJc w:val="left"/>
    </w:lvl>
  </w:abstractNum>
  <w:abstractNum w:abstractNumId="15" w15:restartNumberingAfterBreak="0">
    <w:nsid w:val="5FCE1EBD"/>
    <w:multiLevelType w:val="hybridMultilevel"/>
    <w:tmpl w:val="C14E7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67788"/>
    <w:multiLevelType w:val="hybridMultilevel"/>
    <w:tmpl w:val="972AA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5E5ED0"/>
    <w:multiLevelType w:val="hybridMultilevel"/>
    <w:tmpl w:val="FC2CB228"/>
    <w:lvl w:ilvl="0" w:tplc="31169AD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2E10FE"/>
    <w:multiLevelType w:val="hybridMultilevel"/>
    <w:tmpl w:val="3190B0D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6F525A52"/>
    <w:multiLevelType w:val="hybridMultilevel"/>
    <w:tmpl w:val="82EE5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A375FB"/>
    <w:multiLevelType w:val="hybridMultilevel"/>
    <w:tmpl w:val="C060C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4020A"/>
    <w:multiLevelType w:val="multilevel"/>
    <w:tmpl w:val="641CFCE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3"/>
      <w:numFmt w:val="decimal"/>
      <w:lvlText w:val="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A31E59"/>
    <w:multiLevelType w:val="hybridMultilevel"/>
    <w:tmpl w:val="B6E2A970"/>
    <w:lvl w:ilvl="0" w:tplc="02C80C6A">
      <w:start w:val="2"/>
      <w:numFmt w:val="bullet"/>
      <w:lvlText w:val="-"/>
      <w:lvlJc w:val="left"/>
      <w:pPr>
        <w:ind w:left="1080" w:hanging="360"/>
      </w:pPr>
      <w:rPr>
        <w:rFonts w:ascii="Open Sans" w:eastAsia="Arial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8856348"/>
    <w:multiLevelType w:val="hybridMultilevel"/>
    <w:tmpl w:val="1DE2A79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D370C68"/>
    <w:multiLevelType w:val="hybridMultilevel"/>
    <w:tmpl w:val="C82008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1"/>
  </w:num>
  <w:num w:numId="4">
    <w:abstractNumId w:val="21"/>
  </w:num>
  <w:num w:numId="5">
    <w:abstractNumId w:val="16"/>
  </w:num>
  <w:num w:numId="6">
    <w:abstractNumId w:val="22"/>
  </w:num>
  <w:num w:numId="7">
    <w:abstractNumId w:val="0"/>
  </w:num>
  <w:num w:numId="8">
    <w:abstractNumId w:val="6"/>
  </w:num>
  <w:num w:numId="9">
    <w:abstractNumId w:val="1"/>
  </w:num>
  <w:num w:numId="10">
    <w:abstractNumId w:val="19"/>
  </w:num>
  <w:num w:numId="11">
    <w:abstractNumId w:val="10"/>
  </w:num>
  <w:num w:numId="12">
    <w:abstractNumId w:val="23"/>
  </w:num>
  <w:num w:numId="13">
    <w:abstractNumId w:val="18"/>
  </w:num>
  <w:num w:numId="14">
    <w:abstractNumId w:val="2"/>
  </w:num>
  <w:num w:numId="15">
    <w:abstractNumId w:val="15"/>
  </w:num>
  <w:num w:numId="16">
    <w:abstractNumId w:val="20"/>
  </w:num>
  <w:num w:numId="17">
    <w:abstractNumId w:val="4"/>
  </w:num>
  <w:num w:numId="18">
    <w:abstractNumId w:val="7"/>
  </w:num>
  <w:num w:numId="19">
    <w:abstractNumId w:val="24"/>
  </w:num>
  <w:num w:numId="20">
    <w:abstractNumId w:val="9"/>
  </w:num>
  <w:num w:numId="21">
    <w:abstractNumId w:val="8"/>
  </w:num>
  <w:num w:numId="22">
    <w:abstractNumId w:val="12"/>
  </w:num>
  <w:num w:numId="23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3"/>
  </w:num>
  <w:num w:numId="26">
    <w:abstractNumId w:val="5"/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Żółtowska Małgorzata">
    <w15:presenceInfo w15:providerId="AD" w15:userId="S::malgorzata.zoltowska@gdansk.gda.pl::6507a682-25db-4032-b959-326ba1c509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87B"/>
    <w:rsid w:val="00004654"/>
    <w:rsid w:val="0000542A"/>
    <w:rsid w:val="000116A5"/>
    <w:rsid w:val="00012D09"/>
    <w:rsid w:val="000138DE"/>
    <w:rsid w:val="0002397D"/>
    <w:rsid w:val="00024D7F"/>
    <w:rsid w:val="00025AEB"/>
    <w:rsid w:val="00026832"/>
    <w:rsid w:val="00027AB5"/>
    <w:rsid w:val="00033FED"/>
    <w:rsid w:val="000362F5"/>
    <w:rsid w:val="00041D22"/>
    <w:rsid w:val="0004759B"/>
    <w:rsid w:val="0005217E"/>
    <w:rsid w:val="000557F2"/>
    <w:rsid w:val="00055A16"/>
    <w:rsid w:val="00056001"/>
    <w:rsid w:val="00075533"/>
    <w:rsid w:val="00075DBF"/>
    <w:rsid w:val="000808F8"/>
    <w:rsid w:val="00096BE1"/>
    <w:rsid w:val="000970AA"/>
    <w:rsid w:val="000A2FE2"/>
    <w:rsid w:val="000A5738"/>
    <w:rsid w:val="000B0D90"/>
    <w:rsid w:val="000C714F"/>
    <w:rsid w:val="000D3539"/>
    <w:rsid w:val="000E169B"/>
    <w:rsid w:val="000E1B06"/>
    <w:rsid w:val="000E3220"/>
    <w:rsid w:val="000F027E"/>
    <w:rsid w:val="000F26AB"/>
    <w:rsid w:val="001055D4"/>
    <w:rsid w:val="001064FF"/>
    <w:rsid w:val="001105AD"/>
    <w:rsid w:val="00113981"/>
    <w:rsid w:val="001323FE"/>
    <w:rsid w:val="0013539F"/>
    <w:rsid w:val="00140E21"/>
    <w:rsid w:val="00150007"/>
    <w:rsid w:val="00152CD2"/>
    <w:rsid w:val="00155E45"/>
    <w:rsid w:val="00155E89"/>
    <w:rsid w:val="00163152"/>
    <w:rsid w:val="001733B2"/>
    <w:rsid w:val="00176812"/>
    <w:rsid w:val="0018349B"/>
    <w:rsid w:val="001903F1"/>
    <w:rsid w:val="001933D3"/>
    <w:rsid w:val="001A03E2"/>
    <w:rsid w:val="001A16CE"/>
    <w:rsid w:val="001B2DB2"/>
    <w:rsid w:val="001B49F0"/>
    <w:rsid w:val="001B7BD1"/>
    <w:rsid w:val="001B7E4A"/>
    <w:rsid w:val="001C5984"/>
    <w:rsid w:val="001D4793"/>
    <w:rsid w:val="001D5D8C"/>
    <w:rsid w:val="001E044B"/>
    <w:rsid w:val="001E17D2"/>
    <w:rsid w:val="001F46BF"/>
    <w:rsid w:val="00214685"/>
    <w:rsid w:val="00217C1D"/>
    <w:rsid w:val="002237ED"/>
    <w:rsid w:val="00223C0D"/>
    <w:rsid w:val="002254B9"/>
    <w:rsid w:val="00230503"/>
    <w:rsid w:val="00245C7E"/>
    <w:rsid w:val="0025085B"/>
    <w:rsid w:val="002512FC"/>
    <w:rsid w:val="00260AD7"/>
    <w:rsid w:val="00262042"/>
    <w:rsid w:val="00263B38"/>
    <w:rsid w:val="0026485C"/>
    <w:rsid w:val="002653C8"/>
    <w:rsid w:val="00265954"/>
    <w:rsid w:val="00270DA3"/>
    <w:rsid w:val="002730A9"/>
    <w:rsid w:val="00277596"/>
    <w:rsid w:val="00277FF8"/>
    <w:rsid w:val="00281351"/>
    <w:rsid w:val="00285B1C"/>
    <w:rsid w:val="002901F3"/>
    <w:rsid w:val="0029715E"/>
    <w:rsid w:val="00297C65"/>
    <w:rsid w:val="002A42B9"/>
    <w:rsid w:val="002A5DB8"/>
    <w:rsid w:val="002A6ECF"/>
    <w:rsid w:val="002B0479"/>
    <w:rsid w:val="002B5B5B"/>
    <w:rsid w:val="002C0FDA"/>
    <w:rsid w:val="002C3404"/>
    <w:rsid w:val="002D2C10"/>
    <w:rsid w:val="002D2E0A"/>
    <w:rsid w:val="002D4FE3"/>
    <w:rsid w:val="002D5CFC"/>
    <w:rsid w:val="002E7C2B"/>
    <w:rsid w:val="002F0F0B"/>
    <w:rsid w:val="002F18AF"/>
    <w:rsid w:val="002F45BA"/>
    <w:rsid w:val="002F6683"/>
    <w:rsid w:val="002F6812"/>
    <w:rsid w:val="002F6F3D"/>
    <w:rsid w:val="00307E9A"/>
    <w:rsid w:val="0031161A"/>
    <w:rsid w:val="003140AE"/>
    <w:rsid w:val="00325EB1"/>
    <w:rsid w:val="00326BF0"/>
    <w:rsid w:val="003336F4"/>
    <w:rsid w:val="00333AAD"/>
    <w:rsid w:val="003349CE"/>
    <w:rsid w:val="00336FFE"/>
    <w:rsid w:val="003424F5"/>
    <w:rsid w:val="00346C42"/>
    <w:rsid w:val="0034787F"/>
    <w:rsid w:val="003513A7"/>
    <w:rsid w:val="00354F8F"/>
    <w:rsid w:val="00357B26"/>
    <w:rsid w:val="00361AFB"/>
    <w:rsid w:val="00365EF2"/>
    <w:rsid w:val="0037792C"/>
    <w:rsid w:val="00380560"/>
    <w:rsid w:val="00383A75"/>
    <w:rsid w:val="003907F2"/>
    <w:rsid w:val="00392174"/>
    <w:rsid w:val="003955E4"/>
    <w:rsid w:val="00397E76"/>
    <w:rsid w:val="003B17C3"/>
    <w:rsid w:val="003B312A"/>
    <w:rsid w:val="003B3BB8"/>
    <w:rsid w:val="003B52A0"/>
    <w:rsid w:val="003B7875"/>
    <w:rsid w:val="003C420F"/>
    <w:rsid w:val="003D3D72"/>
    <w:rsid w:val="003D5F5B"/>
    <w:rsid w:val="00401AA0"/>
    <w:rsid w:val="004048EE"/>
    <w:rsid w:val="0040622C"/>
    <w:rsid w:val="00413C92"/>
    <w:rsid w:val="00417CB9"/>
    <w:rsid w:val="004228B6"/>
    <w:rsid w:val="00424F25"/>
    <w:rsid w:val="0042643A"/>
    <w:rsid w:val="0042668C"/>
    <w:rsid w:val="00426902"/>
    <w:rsid w:val="004367C0"/>
    <w:rsid w:val="004452D1"/>
    <w:rsid w:val="0044617E"/>
    <w:rsid w:val="00450C6E"/>
    <w:rsid w:val="00460569"/>
    <w:rsid w:val="00462836"/>
    <w:rsid w:val="00471627"/>
    <w:rsid w:val="004727E3"/>
    <w:rsid w:val="00473EB0"/>
    <w:rsid w:val="0047411B"/>
    <w:rsid w:val="004757F0"/>
    <w:rsid w:val="0048055F"/>
    <w:rsid w:val="0048325A"/>
    <w:rsid w:val="00485A26"/>
    <w:rsid w:val="00485E61"/>
    <w:rsid w:val="00492A19"/>
    <w:rsid w:val="00492AF6"/>
    <w:rsid w:val="00493C9B"/>
    <w:rsid w:val="00495769"/>
    <w:rsid w:val="004A1BD5"/>
    <w:rsid w:val="004B43EA"/>
    <w:rsid w:val="004B63B3"/>
    <w:rsid w:val="004C314B"/>
    <w:rsid w:val="004C33DD"/>
    <w:rsid w:val="004C498B"/>
    <w:rsid w:val="004C62EC"/>
    <w:rsid w:val="004C6BD5"/>
    <w:rsid w:val="004C7484"/>
    <w:rsid w:val="004C7D3B"/>
    <w:rsid w:val="004D221F"/>
    <w:rsid w:val="004D2256"/>
    <w:rsid w:val="004D3310"/>
    <w:rsid w:val="004E2E52"/>
    <w:rsid w:val="004E5E36"/>
    <w:rsid w:val="004E661B"/>
    <w:rsid w:val="004F737C"/>
    <w:rsid w:val="004F7557"/>
    <w:rsid w:val="00501099"/>
    <w:rsid w:val="0050456B"/>
    <w:rsid w:val="0051039D"/>
    <w:rsid w:val="00510582"/>
    <w:rsid w:val="005135D8"/>
    <w:rsid w:val="0052260B"/>
    <w:rsid w:val="005270F0"/>
    <w:rsid w:val="005323F9"/>
    <w:rsid w:val="005440AC"/>
    <w:rsid w:val="005550D4"/>
    <w:rsid w:val="0055591E"/>
    <w:rsid w:val="005624C7"/>
    <w:rsid w:val="005649DF"/>
    <w:rsid w:val="00565B0A"/>
    <w:rsid w:val="00570EC1"/>
    <w:rsid w:val="00575F89"/>
    <w:rsid w:val="005762C9"/>
    <w:rsid w:val="005768AE"/>
    <w:rsid w:val="005810D1"/>
    <w:rsid w:val="00582155"/>
    <w:rsid w:val="00583A78"/>
    <w:rsid w:val="00587455"/>
    <w:rsid w:val="00591CBC"/>
    <w:rsid w:val="0059730B"/>
    <w:rsid w:val="005A0519"/>
    <w:rsid w:val="005A2E21"/>
    <w:rsid w:val="005B2B11"/>
    <w:rsid w:val="005B3F9A"/>
    <w:rsid w:val="005B455B"/>
    <w:rsid w:val="005B73D7"/>
    <w:rsid w:val="005D69EC"/>
    <w:rsid w:val="005E1BB5"/>
    <w:rsid w:val="005E44F7"/>
    <w:rsid w:val="005E6426"/>
    <w:rsid w:val="005E7BBB"/>
    <w:rsid w:val="005F171F"/>
    <w:rsid w:val="005F3C9C"/>
    <w:rsid w:val="005F456A"/>
    <w:rsid w:val="005F677C"/>
    <w:rsid w:val="00612660"/>
    <w:rsid w:val="006141B0"/>
    <w:rsid w:val="00614998"/>
    <w:rsid w:val="00615203"/>
    <w:rsid w:val="00617A7B"/>
    <w:rsid w:val="00623D78"/>
    <w:rsid w:val="00624226"/>
    <w:rsid w:val="006279B7"/>
    <w:rsid w:val="00630276"/>
    <w:rsid w:val="00630654"/>
    <w:rsid w:val="00630CBD"/>
    <w:rsid w:val="00632EE3"/>
    <w:rsid w:val="00634082"/>
    <w:rsid w:val="00641326"/>
    <w:rsid w:val="00657430"/>
    <w:rsid w:val="00672DD1"/>
    <w:rsid w:val="00674562"/>
    <w:rsid w:val="00674FFF"/>
    <w:rsid w:val="00675737"/>
    <w:rsid w:val="0068128A"/>
    <w:rsid w:val="00696BFB"/>
    <w:rsid w:val="006A11E1"/>
    <w:rsid w:val="006B2F05"/>
    <w:rsid w:val="006B30C8"/>
    <w:rsid w:val="006C312F"/>
    <w:rsid w:val="006C6997"/>
    <w:rsid w:val="006C7D06"/>
    <w:rsid w:val="006D1EF6"/>
    <w:rsid w:val="006E0001"/>
    <w:rsid w:val="006F1167"/>
    <w:rsid w:val="00704315"/>
    <w:rsid w:val="0070533F"/>
    <w:rsid w:val="007070A5"/>
    <w:rsid w:val="00715848"/>
    <w:rsid w:val="00723420"/>
    <w:rsid w:val="00733B97"/>
    <w:rsid w:val="00734043"/>
    <w:rsid w:val="00746CF5"/>
    <w:rsid w:val="00750BDD"/>
    <w:rsid w:val="00751F0D"/>
    <w:rsid w:val="00752CD3"/>
    <w:rsid w:val="007537C6"/>
    <w:rsid w:val="007626D8"/>
    <w:rsid w:val="00762E66"/>
    <w:rsid w:val="007650CF"/>
    <w:rsid w:val="007654BA"/>
    <w:rsid w:val="007656EA"/>
    <w:rsid w:val="0076699B"/>
    <w:rsid w:val="00766EA1"/>
    <w:rsid w:val="00775694"/>
    <w:rsid w:val="00777AE8"/>
    <w:rsid w:val="0079281A"/>
    <w:rsid w:val="00794527"/>
    <w:rsid w:val="007A6F0A"/>
    <w:rsid w:val="007B3476"/>
    <w:rsid w:val="007C011A"/>
    <w:rsid w:val="007C10FF"/>
    <w:rsid w:val="007C43F5"/>
    <w:rsid w:val="007C4D23"/>
    <w:rsid w:val="007C7268"/>
    <w:rsid w:val="007D15DC"/>
    <w:rsid w:val="007D369D"/>
    <w:rsid w:val="007D65F9"/>
    <w:rsid w:val="007E51B0"/>
    <w:rsid w:val="007F3E1A"/>
    <w:rsid w:val="007F458A"/>
    <w:rsid w:val="007F5B45"/>
    <w:rsid w:val="007F6651"/>
    <w:rsid w:val="008051C6"/>
    <w:rsid w:val="00806EB8"/>
    <w:rsid w:val="0081594E"/>
    <w:rsid w:val="0081708C"/>
    <w:rsid w:val="00817CAA"/>
    <w:rsid w:val="00821783"/>
    <w:rsid w:val="00825954"/>
    <w:rsid w:val="008269D8"/>
    <w:rsid w:val="00830E22"/>
    <w:rsid w:val="00833439"/>
    <w:rsid w:val="008355EF"/>
    <w:rsid w:val="008364A7"/>
    <w:rsid w:val="0084550A"/>
    <w:rsid w:val="0085558E"/>
    <w:rsid w:val="0085665A"/>
    <w:rsid w:val="00856EA9"/>
    <w:rsid w:val="00861F94"/>
    <w:rsid w:val="00870D20"/>
    <w:rsid w:val="00872ED7"/>
    <w:rsid w:val="00875E23"/>
    <w:rsid w:val="00876552"/>
    <w:rsid w:val="008815CC"/>
    <w:rsid w:val="00886657"/>
    <w:rsid w:val="00887121"/>
    <w:rsid w:val="00892846"/>
    <w:rsid w:val="008934B1"/>
    <w:rsid w:val="00896A06"/>
    <w:rsid w:val="008A2BDE"/>
    <w:rsid w:val="008B1215"/>
    <w:rsid w:val="008B6DF1"/>
    <w:rsid w:val="008C320C"/>
    <w:rsid w:val="008C49A2"/>
    <w:rsid w:val="008D2651"/>
    <w:rsid w:val="008D3E50"/>
    <w:rsid w:val="008D6DBE"/>
    <w:rsid w:val="008E262E"/>
    <w:rsid w:val="008F0619"/>
    <w:rsid w:val="008F42F5"/>
    <w:rsid w:val="00900FB7"/>
    <w:rsid w:val="0090457F"/>
    <w:rsid w:val="009104F4"/>
    <w:rsid w:val="009105CE"/>
    <w:rsid w:val="009133A6"/>
    <w:rsid w:val="00913A86"/>
    <w:rsid w:val="009155B7"/>
    <w:rsid w:val="009156E4"/>
    <w:rsid w:val="00925DC5"/>
    <w:rsid w:val="00937E5F"/>
    <w:rsid w:val="009446EB"/>
    <w:rsid w:val="00950C82"/>
    <w:rsid w:val="00954BFA"/>
    <w:rsid w:val="009565F5"/>
    <w:rsid w:val="009566E9"/>
    <w:rsid w:val="00962B37"/>
    <w:rsid w:val="00966A04"/>
    <w:rsid w:val="009728FE"/>
    <w:rsid w:val="00973969"/>
    <w:rsid w:val="009817A2"/>
    <w:rsid w:val="00983F14"/>
    <w:rsid w:val="0098556F"/>
    <w:rsid w:val="009900BD"/>
    <w:rsid w:val="00995010"/>
    <w:rsid w:val="00995B7D"/>
    <w:rsid w:val="00995FDD"/>
    <w:rsid w:val="00997276"/>
    <w:rsid w:val="009A2D44"/>
    <w:rsid w:val="009A4C08"/>
    <w:rsid w:val="009A59B5"/>
    <w:rsid w:val="009A6632"/>
    <w:rsid w:val="009A6D94"/>
    <w:rsid w:val="009C34B6"/>
    <w:rsid w:val="009C5A6C"/>
    <w:rsid w:val="009D152F"/>
    <w:rsid w:val="009D1B5F"/>
    <w:rsid w:val="009D3388"/>
    <w:rsid w:val="009D3C2B"/>
    <w:rsid w:val="009E36C6"/>
    <w:rsid w:val="009E7FCD"/>
    <w:rsid w:val="00A05071"/>
    <w:rsid w:val="00A22370"/>
    <w:rsid w:val="00A23FA4"/>
    <w:rsid w:val="00A252B7"/>
    <w:rsid w:val="00A262F4"/>
    <w:rsid w:val="00A27DAC"/>
    <w:rsid w:val="00A30A03"/>
    <w:rsid w:val="00A33A14"/>
    <w:rsid w:val="00A401F9"/>
    <w:rsid w:val="00A402BF"/>
    <w:rsid w:val="00A422DD"/>
    <w:rsid w:val="00A4339A"/>
    <w:rsid w:val="00A44F55"/>
    <w:rsid w:val="00A504CF"/>
    <w:rsid w:val="00A55DCC"/>
    <w:rsid w:val="00A606DC"/>
    <w:rsid w:val="00A63869"/>
    <w:rsid w:val="00A63E04"/>
    <w:rsid w:val="00A71540"/>
    <w:rsid w:val="00A74BE8"/>
    <w:rsid w:val="00A770DC"/>
    <w:rsid w:val="00A80CEB"/>
    <w:rsid w:val="00A844B1"/>
    <w:rsid w:val="00A94C76"/>
    <w:rsid w:val="00A95065"/>
    <w:rsid w:val="00A95282"/>
    <w:rsid w:val="00A963AD"/>
    <w:rsid w:val="00AA121F"/>
    <w:rsid w:val="00AA29BB"/>
    <w:rsid w:val="00AA6132"/>
    <w:rsid w:val="00AB1CA9"/>
    <w:rsid w:val="00AB6539"/>
    <w:rsid w:val="00AB7A78"/>
    <w:rsid w:val="00AC109B"/>
    <w:rsid w:val="00AC1130"/>
    <w:rsid w:val="00AC295A"/>
    <w:rsid w:val="00AD1D41"/>
    <w:rsid w:val="00AD2DBB"/>
    <w:rsid w:val="00AD3E9C"/>
    <w:rsid w:val="00AF1609"/>
    <w:rsid w:val="00AF3331"/>
    <w:rsid w:val="00B01066"/>
    <w:rsid w:val="00B01A20"/>
    <w:rsid w:val="00B05800"/>
    <w:rsid w:val="00B11988"/>
    <w:rsid w:val="00B11B86"/>
    <w:rsid w:val="00B15D38"/>
    <w:rsid w:val="00B2028A"/>
    <w:rsid w:val="00B22E9D"/>
    <w:rsid w:val="00B26D7A"/>
    <w:rsid w:val="00B300BD"/>
    <w:rsid w:val="00B31890"/>
    <w:rsid w:val="00B31B1F"/>
    <w:rsid w:val="00B31DDB"/>
    <w:rsid w:val="00B3287B"/>
    <w:rsid w:val="00B36A74"/>
    <w:rsid w:val="00B40BC1"/>
    <w:rsid w:val="00B4519F"/>
    <w:rsid w:val="00B45525"/>
    <w:rsid w:val="00B45D23"/>
    <w:rsid w:val="00B617DB"/>
    <w:rsid w:val="00B6583D"/>
    <w:rsid w:val="00B70BB6"/>
    <w:rsid w:val="00B729ED"/>
    <w:rsid w:val="00B7547E"/>
    <w:rsid w:val="00B77C4A"/>
    <w:rsid w:val="00B849EB"/>
    <w:rsid w:val="00B91148"/>
    <w:rsid w:val="00B93D89"/>
    <w:rsid w:val="00BA1BD0"/>
    <w:rsid w:val="00BA583C"/>
    <w:rsid w:val="00BA69D5"/>
    <w:rsid w:val="00BC341C"/>
    <w:rsid w:val="00BC3ECD"/>
    <w:rsid w:val="00BC5189"/>
    <w:rsid w:val="00BD3734"/>
    <w:rsid w:val="00BD7A86"/>
    <w:rsid w:val="00BE0AC2"/>
    <w:rsid w:val="00BF5303"/>
    <w:rsid w:val="00C00C64"/>
    <w:rsid w:val="00C16696"/>
    <w:rsid w:val="00C177F5"/>
    <w:rsid w:val="00C219F7"/>
    <w:rsid w:val="00C237D2"/>
    <w:rsid w:val="00C242EA"/>
    <w:rsid w:val="00C27AEE"/>
    <w:rsid w:val="00C3515D"/>
    <w:rsid w:val="00C352E8"/>
    <w:rsid w:val="00C35E1E"/>
    <w:rsid w:val="00C42268"/>
    <w:rsid w:val="00C46AE1"/>
    <w:rsid w:val="00C52DF2"/>
    <w:rsid w:val="00C56009"/>
    <w:rsid w:val="00C62CE0"/>
    <w:rsid w:val="00C66393"/>
    <w:rsid w:val="00C707E3"/>
    <w:rsid w:val="00C71D41"/>
    <w:rsid w:val="00C80831"/>
    <w:rsid w:val="00C815DA"/>
    <w:rsid w:val="00C820F4"/>
    <w:rsid w:val="00C83405"/>
    <w:rsid w:val="00C84B13"/>
    <w:rsid w:val="00C87AA6"/>
    <w:rsid w:val="00C926CC"/>
    <w:rsid w:val="00C94267"/>
    <w:rsid w:val="00C9457B"/>
    <w:rsid w:val="00CA13F8"/>
    <w:rsid w:val="00CA27EB"/>
    <w:rsid w:val="00CB3DB3"/>
    <w:rsid w:val="00CC53B0"/>
    <w:rsid w:val="00CC6751"/>
    <w:rsid w:val="00CD0CCE"/>
    <w:rsid w:val="00CD1358"/>
    <w:rsid w:val="00CD1765"/>
    <w:rsid w:val="00CE1736"/>
    <w:rsid w:val="00CE2803"/>
    <w:rsid w:val="00CE6263"/>
    <w:rsid w:val="00CF48DE"/>
    <w:rsid w:val="00CF6ADC"/>
    <w:rsid w:val="00D018D9"/>
    <w:rsid w:val="00D06330"/>
    <w:rsid w:val="00D10216"/>
    <w:rsid w:val="00D142A4"/>
    <w:rsid w:val="00D1446F"/>
    <w:rsid w:val="00D15096"/>
    <w:rsid w:val="00D174CB"/>
    <w:rsid w:val="00D20666"/>
    <w:rsid w:val="00D20C0F"/>
    <w:rsid w:val="00D37840"/>
    <w:rsid w:val="00D43DE1"/>
    <w:rsid w:val="00D44282"/>
    <w:rsid w:val="00D52C83"/>
    <w:rsid w:val="00D57D18"/>
    <w:rsid w:val="00D60D3D"/>
    <w:rsid w:val="00D702E2"/>
    <w:rsid w:val="00D71458"/>
    <w:rsid w:val="00D745C4"/>
    <w:rsid w:val="00D75E6B"/>
    <w:rsid w:val="00D7622D"/>
    <w:rsid w:val="00D76E5E"/>
    <w:rsid w:val="00D805A8"/>
    <w:rsid w:val="00D8609F"/>
    <w:rsid w:val="00D94A91"/>
    <w:rsid w:val="00D95F17"/>
    <w:rsid w:val="00DA331B"/>
    <w:rsid w:val="00DA4F6C"/>
    <w:rsid w:val="00DB50A4"/>
    <w:rsid w:val="00DC645A"/>
    <w:rsid w:val="00DD0457"/>
    <w:rsid w:val="00DD284E"/>
    <w:rsid w:val="00DD2CE0"/>
    <w:rsid w:val="00DE647A"/>
    <w:rsid w:val="00DE69EB"/>
    <w:rsid w:val="00DF058C"/>
    <w:rsid w:val="00DF4888"/>
    <w:rsid w:val="00E020F3"/>
    <w:rsid w:val="00E02CCD"/>
    <w:rsid w:val="00E04590"/>
    <w:rsid w:val="00E04A66"/>
    <w:rsid w:val="00E05359"/>
    <w:rsid w:val="00E17CA9"/>
    <w:rsid w:val="00E232AB"/>
    <w:rsid w:val="00E27BA8"/>
    <w:rsid w:val="00E3147A"/>
    <w:rsid w:val="00E4004F"/>
    <w:rsid w:val="00E43E58"/>
    <w:rsid w:val="00E462CA"/>
    <w:rsid w:val="00E54B96"/>
    <w:rsid w:val="00E56E0D"/>
    <w:rsid w:val="00E57255"/>
    <w:rsid w:val="00E60F6F"/>
    <w:rsid w:val="00E6475D"/>
    <w:rsid w:val="00E72333"/>
    <w:rsid w:val="00E77D60"/>
    <w:rsid w:val="00E84028"/>
    <w:rsid w:val="00E850F1"/>
    <w:rsid w:val="00E85641"/>
    <w:rsid w:val="00E917A3"/>
    <w:rsid w:val="00E940B0"/>
    <w:rsid w:val="00E9566C"/>
    <w:rsid w:val="00E97A1E"/>
    <w:rsid w:val="00EA62B6"/>
    <w:rsid w:val="00EB0B62"/>
    <w:rsid w:val="00EB20A6"/>
    <w:rsid w:val="00EC1318"/>
    <w:rsid w:val="00EC397F"/>
    <w:rsid w:val="00ED04B4"/>
    <w:rsid w:val="00ED128D"/>
    <w:rsid w:val="00ED3845"/>
    <w:rsid w:val="00ED5A3E"/>
    <w:rsid w:val="00EE0042"/>
    <w:rsid w:val="00EE0214"/>
    <w:rsid w:val="00EE5BAF"/>
    <w:rsid w:val="00EE6939"/>
    <w:rsid w:val="00EE710B"/>
    <w:rsid w:val="00EE7553"/>
    <w:rsid w:val="00EF162C"/>
    <w:rsid w:val="00EF258B"/>
    <w:rsid w:val="00EF7E9A"/>
    <w:rsid w:val="00F03514"/>
    <w:rsid w:val="00F0470D"/>
    <w:rsid w:val="00F068F3"/>
    <w:rsid w:val="00F13325"/>
    <w:rsid w:val="00F1463B"/>
    <w:rsid w:val="00F256A3"/>
    <w:rsid w:val="00F259A2"/>
    <w:rsid w:val="00F27147"/>
    <w:rsid w:val="00F27DDB"/>
    <w:rsid w:val="00F34A9A"/>
    <w:rsid w:val="00F351FE"/>
    <w:rsid w:val="00F42BEC"/>
    <w:rsid w:val="00F439C4"/>
    <w:rsid w:val="00F4474E"/>
    <w:rsid w:val="00F45345"/>
    <w:rsid w:val="00F5701B"/>
    <w:rsid w:val="00F57743"/>
    <w:rsid w:val="00F6019E"/>
    <w:rsid w:val="00F60581"/>
    <w:rsid w:val="00F62D69"/>
    <w:rsid w:val="00F65258"/>
    <w:rsid w:val="00F74E80"/>
    <w:rsid w:val="00F926AA"/>
    <w:rsid w:val="00F978A7"/>
    <w:rsid w:val="00FA292F"/>
    <w:rsid w:val="00FA321C"/>
    <w:rsid w:val="00FA725A"/>
    <w:rsid w:val="00FB2674"/>
    <w:rsid w:val="00FB4208"/>
    <w:rsid w:val="00FC31B1"/>
    <w:rsid w:val="00FC6E28"/>
    <w:rsid w:val="00FC70F3"/>
    <w:rsid w:val="00FD11BA"/>
    <w:rsid w:val="00FE19BC"/>
    <w:rsid w:val="00FE5611"/>
    <w:rsid w:val="00FF4101"/>
    <w:rsid w:val="00FF61FC"/>
    <w:rsid w:val="0DA724F7"/>
    <w:rsid w:val="0F117E4F"/>
    <w:rsid w:val="10B1FCCF"/>
    <w:rsid w:val="13179248"/>
    <w:rsid w:val="2020132B"/>
    <w:rsid w:val="33E42E76"/>
    <w:rsid w:val="3A5AC375"/>
    <w:rsid w:val="45732604"/>
    <w:rsid w:val="4FA08E25"/>
    <w:rsid w:val="53E482BF"/>
    <w:rsid w:val="57A20A02"/>
    <w:rsid w:val="5AC32803"/>
    <w:rsid w:val="64B0FA71"/>
    <w:rsid w:val="677C683E"/>
    <w:rsid w:val="6D5F4F4F"/>
    <w:rsid w:val="6E0810B1"/>
    <w:rsid w:val="7610C058"/>
    <w:rsid w:val="780A74C6"/>
    <w:rsid w:val="79659AA9"/>
    <w:rsid w:val="7F489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643F82"/>
  <w15:docId w15:val="{96A82F39-2D29-44DE-9AB7-08DBB33D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58B"/>
    <w:pPr>
      <w:jc w:val="both"/>
    </w:pPr>
    <w:rPr>
      <w:rFonts w:ascii="Open Sans" w:hAnsi="Open Sans"/>
      <w:color w:val="000000"/>
      <w:sz w:val="20"/>
    </w:rPr>
  </w:style>
  <w:style w:type="paragraph" w:styleId="Nagwek1">
    <w:name w:val="heading 1"/>
    <w:basedOn w:val="Nagwekgowny"/>
    <w:next w:val="Normalny"/>
    <w:link w:val="Nagwek1Znak"/>
    <w:uiPriority w:val="9"/>
    <w:qFormat/>
    <w:rsid w:val="002B5B5B"/>
    <w:pPr>
      <w:numPr>
        <w:numId w:val="21"/>
      </w:numPr>
    </w:pPr>
  </w:style>
  <w:style w:type="paragraph" w:styleId="Nagwek2">
    <w:name w:val="heading 2"/>
    <w:basedOn w:val="Nagowekporedni"/>
    <w:next w:val="Normalny"/>
    <w:link w:val="Nagwek2Znak"/>
    <w:autoRedefine/>
    <w:uiPriority w:val="9"/>
    <w:unhideWhenUsed/>
    <w:qFormat/>
    <w:rsid w:val="00397E76"/>
    <w:pPr>
      <w:numPr>
        <w:ilvl w:val="1"/>
        <w:numId w:val="21"/>
      </w:numPr>
      <w:ind w:left="1134" w:hanging="567"/>
    </w:pPr>
    <w:rPr>
      <w:rFonts w:eastAsia="Times New Roman" w:cs="Times New Roman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0C714F"/>
    <w:pPr>
      <w:ind w:left="1440" w:hanging="720"/>
      <w:outlineLvl w:val="2"/>
    </w:pPr>
    <w:rPr>
      <w:b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EB20A6"/>
    <w:pPr>
      <w:ind w:left="646" w:hanging="504"/>
      <w:outlineLvl w:val="3"/>
    </w:pPr>
    <w:rPr>
      <w:b w:val="0"/>
      <w:bCs w:val="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66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20">
    <w:name w:val="heading 20"/>
    <w:basedOn w:val="Domylnaczcionkaakapitu"/>
    <w:link w:val="Heading2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10">
    <w:name w:val="heading 10"/>
    <w:basedOn w:val="Domylnaczcionkaakapitu"/>
    <w:link w:val="Heading1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">
    <w:name w:val="Body text_"/>
    <w:basedOn w:val="Domylnaczcionkaakapitu"/>
    <w:link w:val="Tekstpodstawowy3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podstawowy1">
    <w:name w:val="Tekst podstawowy1"/>
    <w:basedOn w:val="Bodytext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2">
    <w:name w:val="Body text (2)_"/>
    <w:basedOn w:val="Domylnaczcionkaakapitu"/>
    <w:link w:val="Bodytext2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Tekstpodstawowy2">
    <w:name w:val="Tekst podstawowy2"/>
    <w:basedOn w:val="Bodytext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Bold">
    <w:name w:val="Body text + Bold"/>
    <w:basedOn w:val="Bodytext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ItalicSpacing0pt">
    <w:name w:val="Body text + Italic;Spacing 0 pt"/>
    <w:basedOn w:val="Bodytext"/>
    <w:rsid w:val="0063408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</w:rPr>
  </w:style>
  <w:style w:type="character" w:customStyle="1" w:styleId="Bodytext3">
    <w:name w:val="Body text (3)_"/>
    <w:basedOn w:val="Domylnaczcionkaakapitu"/>
    <w:link w:val="Bodytext3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31">
    <w:name w:val="Body text (3)"/>
    <w:basedOn w:val="Bodytext3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3NotBold">
    <w:name w:val="Body text (3) + Not Bold"/>
    <w:basedOn w:val="Bodytext3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Headerorfooter">
    <w:name w:val="Header or footer_"/>
    <w:basedOn w:val="Domylnaczcionkaakapitu"/>
    <w:link w:val="Headerorfooter0"/>
    <w:rsid w:val="00634082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Arial65pt">
    <w:name w:val="Header or footer + Arial;6.5 pt"/>
    <w:basedOn w:val="Headerorfooter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Heading32">
    <w:name w:val="Heading #3 (2)_"/>
    <w:basedOn w:val="Domylnaczcionkaakapitu"/>
    <w:link w:val="Heading32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30">
    <w:name w:val="heading 30"/>
    <w:basedOn w:val="Domylnaczcionkaakapitu"/>
    <w:link w:val="Heading30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Heading3">
    <w:name w:val="Heading #3"/>
    <w:basedOn w:val="heading3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Bold0">
    <w:name w:val="Body text + Bold0"/>
    <w:basedOn w:val="Bodytext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4">
    <w:name w:val="Body text (4)_"/>
    <w:basedOn w:val="Domylnaczcionkaakapitu"/>
    <w:link w:val="Bodytext4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Heading2">
    <w:name w:val="Heading #2"/>
    <w:basedOn w:val="Normalny"/>
    <w:link w:val="heading20"/>
    <w:rsid w:val="00634082"/>
    <w:pPr>
      <w:shd w:val="clear" w:color="auto" w:fill="FFFFFF"/>
      <w:spacing w:line="250" w:lineRule="exact"/>
      <w:ind w:hanging="600"/>
      <w:jc w:val="center"/>
      <w:outlineLvl w:val="1"/>
    </w:pPr>
    <w:rPr>
      <w:rFonts w:ascii="Arial" w:eastAsia="Arial" w:hAnsi="Arial" w:cs="Arial"/>
      <w:b/>
      <w:bCs/>
      <w:sz w:val="17"/>
      <w:szCs w:val="17"/>
    </w:rPr>
  </w:style>
  <w:style w:type="paragraph" w:customStyle="1" w:styleId="Heading1">
    <w:name w:val="Heading #1"/>
    <w:basedOn w:val="Normalny"/>
    <w:link w:val="heading10"/>
    <w:rsid w:val="00634082"/>
    <w:pPr>
      <w:shd w:val="clear" w:color="auto" w:fill="FFFFFF"/>
      <w:spacing w:after="360" w:line="250" w:lineRule="exact"/>
      <w:jc w:val="center"/>
      <w:outlineLvl w:val="0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podstawowy3">
    <w:name w:val="Tekst podstawowy3"/>
    <w:basedOn w:val="Normalny"/>
    <w:link w:val="Bodytext"/>
    <w:rsid w:val="00634082"/>
    <w:pPr>
      <w:shd w:val="clear" w:color="auto" w:fill="FFFFFF"/>
      <w:spacing w:before="180" w:after="180" w:line="206" w:lineRule="exact"/>
      <w:ind w:hanging="600"/>
    </w:pPr>
    <w:rPr>
      <w:rFonts w:ascii="Arial" w:eastAsia="Arial" w:hAnsi="Arial" w:cs="Arial"/>
      <w:sz w:val="15"/>
      <w:szCs w:val="15"/>
    </w:rPr>
  </w:style>
  <w:style w:type="paragraph" w:customStyle="1" w:styleId="Bodytext20">
    <w:name w:val="Body text (2)"/>
    <w:basedOn w:val="Normalny"/>
    <w:link w:val="Bodytext2"/>
    <w:rsid w:val="00634082"/>
    <w:pPr>
      <w:shd w:val="clear" w:color="auto" w:fill="FFFFFF"/>
      <w:spacing w:line="216" w:lineRule="exact"/>
    </w:pPr>
    <w:rPr>
      <w:rFonts w:ascii="Arial" w:eastAsia="Arial" w:hAnsi="Arial" w:cs="Arial"/>
      <w:sz w:val="8"/>
      <w:szCs w:val="8"/>
    </w:rPr>
  </w:style>
  <w:style w:type="paragraph" w:customStyle="1" w:styleId="Bodytext30">
    <w:name w:val="Body text (3)0"/>
    <w:basedOn w:val="Normalny"/>
    <w:link w:val="Bodytext3"/>
    <w:rsid w:val="00634082"/>
    <w:pPr>
      <w:shd w:val="clear" w:color="auto" w:fill="FFFFFF"/>
      <w:spacing w:before="180" w:line="211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Headerorfooter0">
    <w:name w:val="Header or footer"/>
    <w:basedOn w:val="Normalny"/>
    <w:link w:val="Headerorfooter"/>
    <w:rsid w:val="00634082"/>
    <w:pPr>
      <w:shd w:val="clear" w:color="auto" w:fill="FFFFFF"/>
    </w:pPr>
    <w:rPr>
      <w:szCs w:val="20"/>
    </w:rPr>
  </w:style>
  <w:style w:type="paragraph" w:customStyle="1" w:styleId="Heading320">
    <w:name w:val="Heading #3 (2)"/>
    <w:basedOn w:val="Normalny"/>
    <w:link w:val="Heading32"/>
    <w:rsid w:val="00634082"/>
    <w:pPr>
      <w:shd w:val="clear" w:color="auto" w:fill="FFFFFF"/>
      <w:spacing w:before="420" w:after="180" w:line="226" w:lineRule="exact"/>
      <w:jc w:val="center"/>
      <w:outlineLvl w:val="2"/>
    </w:pPr>
    <w:rPr>
      <w:rFonts w:ascii="Arial" w:eastAsia="Arial" w:hAnsi="Arial" w:cs="Arial"/>
      <w:b/>
      <w:bCs/>
      <w:sz w:val="17"/>
      <w:szCs w:val="17"/>
    </w:rPr>
  </w:style>
  <w:style w:type="paragraph" w:customStyle="1" w:styleId="Heading300">
    <w:name w:val="Heading #30"/>
    <w:basedOn w:val="Normalny"/>
    <w:link w:val="heading30"/>
    <w:rsid w:val="00634082"/>
    <w:pPr>
      <w:shd w:val="clear" w:color="auto" w:fill="FFFFFF"/>
      <w:spacing w:before="180" w:line="418" w:lineRule="exact"/>
      <w:ind w:hanging="460"/>
      <w:outlineLvl w:val="2"/>
    </w:pPr>
    <w:rPr>
      <w:rFonts w:ascii="Arial" w:eastAsia="Arial" w:hAnsi="Arial" w:cs="Arial"/>
      <w:b/>
      <w:bCs/>
      <w:sz w:val="15"/>
      <w:szCs w:val="15"/>
    </w:rPr>
  </w:style>
  <w:style w:type="paragraph" w:customStyle="1" w:styleId="Bodytext40">
    <w:name w:val="Body text (4)"/>
    <w:basedOn w:val="Normalny"/>
    <w:link w:val="Bodytext4"/>
    <w:rsid w:val="00634082"/>
    <w:pPr>
      <w:shd w:val="clear" w:color="auto" w:fill="FFFFFF"/>
      <w:spacing w:before="4800" w:line="0" w:lineRule="atLeast"/>
    </w:pPr>
    <w:rPr>
      <w:rFonts w:ascii="Arial" w:eastAsia="Arial" w:hAnsi="Arial" w:cs="Arial"/>
      <w:sz w:val="14"/>
      <w:szCs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2B5B5B"/>
    <w:rPr>
      <w:rFonts w:ascii="Open Sans" w:eastAsia="Arial" w:hAnsi="Open Sans" w:cs="Open Sans"/>
      <w:b/>
      <w:bCs/>
      <w:color w:val="00000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F258B"/>
    <w:pPr>
      <w:contextualSpacing/>
      <w:jc w:val="center"/>
    </w:pPr>
    <w:rPr>
      <w:rFonts w:eastAsiaTheme="majorEastAsia" w:cstheme="majorBidi"/>
      <w:b/>
      <w:color w:val="auto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258B"/>
    <w:rPr>
      <w:rFonts w:ascii="Open Sans" w:eastAsiaTheme="majorEastAsia" w:hAnsi="Open Sans" w:cstheme="majorBidi"/>
      <w:b/>
      <w:spacing w:val="-10"/>
      <w:kern w:val="28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397E76"/>
    <w:rPr>
      <w:rFonts w:ascii="Open Sans" w:hAnsi="Open Sans"/>
      <w:bCs/>
      <w:color w:val="000000"/>
      <w:sz w:val="20"/>
      <w:szCs w:val="20"/>
      <w:shd w:val="clear" w:color="auto" w:fill="FFFFFF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5559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05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F"/>
    <w:rPr>
      <w:rFonts w:ascii="Segoe UI" w:hAnsi="Segoe UI" w:cs="Segoe UI"/>
      <w:color w:val="000000"/>
      <w:sz w:val="18"/>
      <w:szCs w:val="18"/>
    </w:rPr>
  </w:style>
  <w:style w:type="paragraph" w:customStyle="1" w:styleId="Tekstpodstawowywcity21">
    <w:name w:val="Tekst podstawowy wcięty 21"/>
    <w:basedOn w:val="Normalny"/>
    <w:rsid w:val="00950C82"/>
    <w:pPr>
      <w:suppressAutoHyphens/>
      <w:autoSpaceDE w:val="0"/>
      <w:ind w:left="227"/>
      <w:jc w:val="left"/>
    </w:pPr>
    <w:rPr>
      <w:rFonts w:ascii="Times New Roman" w:hAnsi="Times New Roman"/>
      <w:color w:val="auto"/>
      <w:sz w:val="24"/>
      <w:lang w:eastAsia="ar-SA"/>
    </w:rPr>
  </w:style>
  <w:style w:type="paragraph" w:customStyle="1" w:styleId="mylniki1">
    <w:name w:val="myślniki1"/>
    <w:basedOn w:val="Tekstpodstawowy"/>
    <w:rsid w:val="00950C82"/>
    <w:pPr>
      <w:tabs>
        <w:tab w:val="num" w:pos="720"/>
        <w:tab w:val="num" w:pos="1080"/>
      </w:tabs>
      <w:autoSpaceDE w:val="0"/>
      <w:autoSpaceDN w:val="0"/>
      <w:adjustRightInd w:val="0"/>
      <w:spacing w:after="0"/>
      <w:ind w:left="720" w:hanging="180"/>
      <w:jc w:val="left"/>
    </w:pPr>
    <w:rPr>
      <w:rFonts w:ascii="Times New Roman" w:hAnsi="Times New Roman"/>
      <w:color w:val="auto"/>
      <w:sz w:val="24"/>
      <w:szCs w:val="20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link w:val="Akapitzlist"/>
    <w:uiPriority w:val="34"/>
    <w:qFormat/>
    <w:locked/>
    <w:rsid w:val="00950C82"/>
    <w:rPr>
      <w:rFonts w:ascii="Open Sans" w:hAnsi="Open Sans"/>
      <w:color w:val="000000"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0C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0C82"/>
    <w:rPr>
      <w:rFonts w:ascii="Open Sans" w:hAnsi="Open Sans"/>
      <w:color w:val="000000"/>
      <w:sz w:val="20"/>
    </w:rPr>
  </w:style>
  <w:style w:type="paragraph" w:customStyle="1" w:styleId="Nagwekgowny">
    <w:name w:val="Nagłówek głowny"/>
    <w:basedOn w:val="Heading1"/>
    <w:link w:val="NagwekgownyZnak"/>
    <w:qFormat/>
    <w:rsid w:val="009133A6"/>
    <w:pPr>
      <w:keepNext/>
      <w:keepLines/>
      <w:shd w:val="clear" w:color="auto" w:fill="auto"/>
      <w:tabs>
        <w:tab w:val="left" w:pos="395"/>
      </w:tabs>
      <w:spacing w:after="148" w:line="210" w:lineRule="exact"/>
      <w:ind w:right="170"/>
      <w:jc w:val="both"/>
    </w:pPr>
    <w:rPr>
      <w:rFonts w:ascii="Open Sans" w:hAnsi="Open Sans" w:cs="Open Sans"/>
      <w:sz w:val="20"/>
      <w:szCs w:val="20"/>
    </w:rPr>
  </w:style>
  <w:style w:type="paragraph" w:customStyle="1" w:styleId="Nagowekporedni">
    <w:name w:val="Nagłowek pośredni"/>
    <w:basedOn w:val="Heading2"/>
    <w:link w:val="NagowekporedniZnak"/>
    <w:autoRedefine/>
    <w:qFormat/>
    <w:rsid w:val="00D745C4"/>
    <w:pPr>
      <w:spacing w:before="120" w:line="240" w:lineRule="auto"/>
      <w:ind w:firstLine="0"/>
      <w:jc w:val="both"/>
    </w:pPr>
    <w:rPr>
      <w:rFonts w:ascii="Open Sans" w:hAnsi="Open Sans" w:cs="Open Sans"/>
      <w:b w:val="0"/>
      <w:sz w:val="20"/>
      <w:szCs w:val="20"/>
    </w:rPr>
  </w:style>
  <w:style w:type="character" w:customStyle="1" w:styleId="NagwekgownyZnak">
    <w:name w:val="Nagłówek głowny Znak"/>
    <w:basedOn w:val="heading10"/>
    <w:link w:val="Nagwekgowny"/>
    <w:rsid w:val="009133A6"/>
    <w:rPr>
      <w:rFonts w:ascii="Open Sans" w:eastAsia="Arial" w:hAnsi="Open Sans" w:cs="Open Sans"/>
      <w:b/>
      <w:bCs/>
      <w:i w:val="0"/>
      <w:iCs w:val="0"/>
      <w:smallCaps w:val="0"/>
      <w:strike w:val="0"/>
      <w:color w:val="000000"/>
      <w:sz w:val="20"/>
      <w:szCs w:val="20"/>
      <w:u w:val="none"/>
    </w:rPr>
  </w:style>
  <w:style w:type="character" w:customStyle="1" w:styleId="NagowekporedniZnak">
    <w:name w:val="Nagłowek pośredni Znak"/>
    <w:basedOn w:val="heading20"/>
    <w:link w:val="Nagowekporedni"/>
    <w:rsid w:val="00D745C4"/>
    <w:rPr>
      <w:rFonts w:ascii="Open Sans" w:eastAsia="Arial" w:hAnsi="Open Sans" w:cs="Open Sans"/>
      <w:b w:val="0"/>
      <w:bCs/>
      <w:i w:val="0"/>
      <w:iCs w:val="0"/>
      <w:smallCaps w:val="0"/>
      <w:strike w:val="0"/>
      <w:color w:val="000000"/>
      <w:sz w:val="20"/>
      <w:szCs w:val="20"/>
      <w:u w:val="none"/>
      <w:shd w:val="clear" w:color="auto" w:fill="FFFFFF"/>
    </w:rPr>
  </w:style>
  <w:style w:type="paragraph" w:customStyle="1" w:styleId="western">
    <w:name w:val="western"/>
    <w:basedOn w:val="Normalny"/>
    <w:rsid w:val="009133A6"/>
    <w:pPr>
      <w:widowControl/>
      <w:shd w:val="clear" w:color="auto" w:fill="FFFFFF"/>
      <w:spacing w:before="100" w:beforeAutospacing="1" w:after="100" w:afterAutospacing="1"/>
      <w:ind w:right="170"/>
      <w:jc w:val="center"/>
    </w:pPr>
    <w:rPr>
      <w:rFonts w:eastAsia="Arial" w:cs="Arial"/>
      <w:b/>
      <w:bCs/>
      <w:sz w:val="28"/>
      <w:szCs w:val="28"/>
    </w:rPr>
  </w:style>
  <w:style w:type="paragraph" w:styleId="Nagwek">
    <w:name w:val="header"/>
    <w:aliases w:val="Nagłówek strony"/>
    <w:basedOn w:val="Normalny"/>
    <w:link w:val="NagwekZnak"/>
    <w:unhideWhenUsed/>
    <w:rsid w:val="000808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808F8"/>
    <w:rPr>
      <w:rFonts w:ascii="Open Sans" w:hAnsi="Open Sans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0808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8F8"/>
    <w:rPr>
      <w:rFonts w:ascii="Open Sans" w:hAnsi="Open Sans"/>
      <w:color w:val="000000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0C714F"/>
    <w:rPr>
      <w:rFonts w:ascii="Open Sans" w:hAnsi="Open Sans"/>
      <w:b/>
      <w:bCs/>
      <w:color w:val="000000"/>
      <w:sz w:val="20"/>
      <w:szCs w:val="20"/>
      <w:shd w:val="clear" w:color="auto" w:fill="FFFFFF"/>
    </w:rPr>
  </w:style>
  <w:style w:type="character" w:customStyle="1" w:styleId="Nagwek4Znak">
    <w:name w:val="Nagłówek 4 Znak"/>
    <w:basedOn w:val="Domylnaczcionkaakapitu"/>
    <w:link w:val="Nagwek4"/>
    <w:uiPriority w:val="9"/>
    <w:rsid w:val="00EB20A6"/>
    <w:rPr>
      <w:rFonts w:ascii="Open Sans" w:hAnsi="Open Sans"/>
      <w:color w:val="000000"/>
      <w:sz w:val="20"/>
      <w:szCs w:val="20"/>
      <w:shd w:val="clear" w:color="auto" w:fill="FFFFF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665A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paragraph" w:styleId="Tekstpodstawowy20">
    <w:name w:val="Body Text 2"/>
    <w:basedOn w:val="Normalny"/>
    <w:link w:val="Tekstpodstawowy2Znak"/>
    <w:uiPriority w:val="99"/>
    <w:unhideWhenUsed/>
    <w:rsid w:val="008B6DF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0"/>
    <w:uiPriority w:val="99"/>
    <w:rsid w:val="008B6DF1"/>
    <w:rPr>
      <w:rFonts w:ascii="Open Sans" w:hAnsi="Open Sans"/>
      <w:color w:val="000000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4208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4208"/>
    <w:rPr>
      <w:rFonts w:ascii="Open Sans" w:hAnsi="Open Sans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4208"/>
    <w:rPr>
      <w:vertAlign w:val="superscript"/>
    </w:rPr>
  </w:style>
  <w:style w:type="paragraph" w:styleId="Bezodstpw">
    <w:name w:val="No Spacing"/>
    <w:autoRedefine/>
    <w:qFormat/>
    <w:rsid w:val="00397E76"/>
    <w:pPr>
      <w:widowControl/>
      <w:tabs>
        <w:tab w:val="left" w:pos="142"/>
      </w:tabs>
      <w:ind w:left="993"/>
      <w:jc w:val="both"/>
    </w:pPr>
    <w:rPr>
      <w:rFonts w:ascii="Open Sans" w:eastAsiaTheme="minorHAnsi" w:hAnsi="Open Sans" w:cs="Open Sans"/>
      <w:sz w:val="20"/>
      <w:szCs w:val="20"/>
      <w:lang w:eastAsia="en-US"/>
    </w:rPr>
  </w:style>
  <w:style w:type="character" w:customStyle="1" w:styleId="WW8Num22z2">
    <w:name w:val="WW8Num22z2"/>
    <w:rsid w:val="00775694"/>
    <w:rPr>
      <w:rFonts w:ascii="Wingdings" w:hAnsi="Wingdings"/>
    </w:rPr>
  </w:style>
  <w:style w:type="paragraph" w:customStyle="1" w:styleId="Tekstpodstawowy21">
    <w:name w:val="Tekst podstawowy 21"/>
    <w:basedOn w:val="Normalny"/>
    <w:rsid w:val="00775694"/>
    <w:pPr>
      <w:suppressAutoHyphens/>
      <w:autoSpaceDE w:val="0"/>
      <w:jc w:val="left"/>
    </w:pPr>
    <w:rPr>
      <w:rFonts w:ascii="Times New Roman" w:hAnsi="Times New Roman"/>
      <w:b/>
      <w:bCs/>
      <w:color w:val="auto"/>
      <w:sz w:val="24"/>
      <w:szCs w:val="23"/>
      <w:lang w:eastAsia="ar-SA"/>
    </w:rPr>
  </w:style>
  <w:style w:type="character" w:styleId="Odwoaniedokomentarza">
    <w:name w:val="annotation reference"/>
    <w:semiHidden/>
    <w:rsid w:val="0077569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75694"/>
    <w:pPr>
      <w:widowControl/>
      <w:suppressAutoHyphens/>
      <w:jc w:val="left"/>
    </w:pPr>
    <w:rPr>
      <w:rFonts w:ascii="Times New Roman" w:hAnsi="Times New Roman"/>
      <w:color w:val="auto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75694"/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1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.i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5FBF5-A886-4C54-9C79-9DF81D5A0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3362</Words>
  <Characters>20173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Machalska Monika</dc:creator>
  <cp:lastModifiedBy>Żółtowska Małgorzata</cp:lastModifiedBy>
  <cp:revision>2</cp:revision>
  <dcterms:created xsi:type="dcterms:W3CDTF">2022-02-08T10:15:00Z</dcterms:created>
  <dcterms:modified xsi:type="dcterms:W3CDTF">2022-02-08T10:15:00Z</dcterms:modified>
</cp:coreProperties>
</file>